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768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340"/>
        <w:gridCol w:w="222"/>
        <w:gridCol w:w="1620"/>
        <w:gridCol w:w="3728"/>
        <w:gridCol w:w="768"/>
        <w:gridCol w:w="239"/>
        <w:gridCol w:w="1821"/>
      </w:tblGrid>
      <w:tr w:rsidR="00D45CF4" w:rsidRPr="006E5190" w14:paraId="1CAB1E4F" w14:textId="77777777" w:rsidTr="00CD4E81">
        <w:trPr>
          <w:trHeight w:val="307"/>
        </w:trPr>
        <w:tc>
          <w:tcPr>
            <w:tcW w:w="588" w:type="dxa"/>
            <w:tcBorders>
              <w:top w:val="double" w:sz="12" w:space="0" w:color="auto"/>
              <w:left w:val="double" w:sz="12" w:space="0" w:color="auto"/>
              <w:bottom w:val="single" w:sz="4" w:space="0" w:color="auto"/>
              <w:right w:val="nil"/>
            </w:tcBorders>
          </w:tcPr>
          <w:p w14:paraId="15F35CA7" w14:textId="77777777" w:rsidR="00D45CF4" w:rsidRPr="006E5190" w:rsidRDefault="00D45CF4" w:rsidP="00CD4E81">
            <w:pPr>
              <w:rPr>
                <w:rStyle w:val="Styl10b"/>
                <w:sz w:val="12"/>
                <w:szCs w:val="12"/>
              </w:rPr>
            </w:pPr>
            <w:bookmarkStart w:id="0" w:name="_Hlk71723277"/>
            <w:r w:rsidRPr="006E5190">
              <w:rPr>
                <w:rStyle w:val="Styl10b"/>
                <w:sz w:val="12"/>
                <w:szCs w:val="12"/>
              </w:rPr>
              <w:t>Schválil:</w:t>
            </w:r>
          </w:p>
        </w:tc>
        <w:tc>
          <w:tcPr>
            <w:tcW w:w="2527" w:type="dxa"/>
            <w:gridSpan w:val="3"/>
            <w:tcBorders>
              <w:top w:val="double" w:sz="12" w:space="0" w:color="auto"/>
              <w:left w:val="nil"/>
              <w:bottom w:val="single" w:sz="4" w:space="0" w:color="auto"/>
              <w:right w:val="single" w:sz="4" w:space="0" w:color="auto"/>
            </w:tcBorders>
            <w:vAlign w:val="center"/>
          </w:tcPr>
          <w:p w14:paraId="3436307C" w14:textId="4B3E8824" w:rsidR="00D45CF4" w:rsidRPr="006E5190" w:rsidRDefault="00D45CF4" w:rsidP="00CD4E81">
            <w:pPr>
              <w:jc w:val="center"/>
              <w:rPr>
                <w:rStyle w:val="Styl10b"/>
                <w:szCs w:val="20"/>
              </w:rPr>
            </w:pPr>
            <w:r w:rsidRPr="006E5190">
              <w:rPr>
                <w:rStyle w:val="Styl10b"/>
                <w:szCs w:val="20"/>
              </w:rPr>
              <w:t>I</w:t>
            </w:r>
            <w:r w:rsidRPr="006E5190">
              <w:rPr>
                <w:rStyle w:val="Styl10b"/>
              </w:rPr>
              <w:t xml:space="preserve">ng. </w:t>
            </w:r>
            <w:r w:rsidR="00240B83" w:rsidRPr="006E5190">
              <w:rPr>
                <w:rStyle w:val="Styl10b"/>
              </w:rPr>
              <w:t>Přemysl Stein</w:t>
            </w:r>
          </w:p>
        </w:tc>
        <w:tc>
          <w:tcPr>
            <w:tcW w:w="3020" w:type="dxa"/>
            <w:vMerge w:val="restart"/>
            <w:tcBorders>
              <w:top w:val="double" w:sz="12" w:space="0" w:color="auto"/>
              <w:left w:val="single" w:sz="4" w:space="0" w:color="auto"/>
              <w:right w:val="single" w:sz="4" w:space="0" w:color="auto"/>
            </w:tcBorders>
            <w:vAlign w:val="center"/>
          </w:tcPr>
          <w:p w14:paraId="1DEED945" w14:textId="77777777" w:rsidR="00D45CF4" w:rsidRPr="006E5190" w:rsidRDefault="00D45CF4" w:rsidP="00CD4E81">
            <w:pPr>
              <w:jc w:val="center"/>
              <w:rPr>
                <w:rStyle w:val="Styl10b"/>
                <w:sz w:val="28"/>
                <w:szCs w:val="28"/>
              </w:rPr>
            </w:pPr>
            <w:r w:rsidRPr="006E5190">
              <w:rPr>
                <w:noProof/>
              </w:rPr>
              <w:drawing>
                <wp:inline distT="0" distB="0" distL="0" distR="0" wp14:anchorId="1E12EDAE" wp14:editId="0CE6258A">
                  <wp:extent cx="1797685" cy="855879"/>
                  <wp:effectExtent l="0" t="0" r="0" b="1905"/>
                  <wp:docPr id="3" name="Obrázek 3" descr="Obsah obrázku text, Písmo, logo,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logo, Znač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4891" cy="930725"/>
                          </a:xfrm>
                          <a:prstGeom prst="rect">
                            <a:avLst/>
                          </a:prstGeom>
                          <a:noFill/>
                          <a:ln>
                            <a:noFill/>
                          </a:ln>
                        </pic:spPr>
                      </pic:pic>
                    </a:graphicData>
                  </a:graphic>
                </wp:inline>
              </w:drawing>
            </w:r>
          </w:p>
        </w:tc>
        <w:tc>
          <w:tcPr>
            <w:tcW w:w="3191" w:type="dxa"/>
            <w:gridSpan w:val="3"/>
            <w:vMerge w:val="restart"/>
            <w:tcBorders>
              <w:top w:val="double" w:sz="12" w:space="0" w:color="auto"/>
              <w:left w:val="single" w:sz="4" w:space="0" w:color="auto"/>
              <w:right w:val="double" w:sz="12" w:space="0" w:color="auto"/>
            </w:tcBorders>
          </w:tcPr>
          <w:p w14:paraId="6F11E5D5" w14:textId="77777777" w:rsidR="00D45CF4" w:rsidRPr="006E5190" w:rsidRDefault="00D45CF4" w:rsidP="00CD4E81">
            <w:pPr>
              <w:rPr>
                <w:rStyle w:val="Styl10b"/>
                <w:sz w:val="12"/>
                <w:szCs w:val="12"/>
              </w:rPr>
            </w:pPr>
            <w:r w:rsidRPr="006E5190">
              <w:rPr>
                <w:rStyle w:val="Styl10b"/>
                <w:sz w:val="12"/>
                <w:szCs w:val="12"/>
              </w:rPr>
              <w:t xml:space="preserve">Č. </w:t>
            </w:r>
            <w:proofErr w:type="spellStart"/>
            <w:r w:rsidRPr="006E5190">
              <w:rPr>
                <w:rStyle w:val="Styl10b"/>
                <w:sz w:val="12"/>
                <w:szCs w:val="12"/>
              </w:rPr>
              <w:t>paré</w:t>
            </w:r>
            <w:proofErr w:type="spellEnd"/>
            <w:r w:rsidRPr="006E5190">
              <w:rPr>
                <w:rStyle w:val="Styl10b"/>
                <w:sz w:val="12"/>
                <w:szCs w:val="12"/>
              </w:rPr>
              <w:t>:</w:t>
            </w:r>
          </w:p>
        </w:tc>
      </w:tr>
      <w:tr w:rsidR="00D45CF4" w:rsidRPr="006E5190" w14:paraId="3E075C50"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6BB66EF9" w14:textId="77777777" w:rsidR="00D45CF4" w:rsidRPr="006E5190" w:rsidRDefault="00D45CF4" w:rsidP="00CD4E81">
            <w:pPr>
              <w:rPr>
                <w:noProof/>
                <w:sz w:val="12"/>
                <w:szCs w:val="12"/>
              </w:rPr>
            </w:pPr>
            <w:r w:rsidRPr="006E5190">
              <w:rPr>
                <w:noProof/>
                <w:sz w:val="12"/>
                <w:szCs w:val="12"/>
              </w:rPr>
              <w:t xml:space="preserve">Od. projektant: </w:t>
            </w:r>
          </w:p>
        </w:tc>
        <w:tc>
          <w:tcPr>
            <w:tcW w:w="2143" w:type="dxa"/>
            <w:gridSpan w:val="2"/>
            <w:tcBorders>
              <w:top w:val="single" w:sz="4" w:space="0" w:color="auto"/>
              <w:left w:val="nil"/>
              <w:bottom w:val="single" w:sz="4" w:space="0" w:color="auto"/>
              <w:right w:val="single" w:sz="4" w:space="0" w:color="auto"/>
            </w:tcBorders>
            <w:vAlign w:val="center"/>
          </w:tcPr>
          <w:p w14:paraId="50CC4217" w14:textId="19B453FA" w:rsidR="00D45CF4" w:rsidRPr="006E5190" w:rsidRDefault="00D45CF4" w:rsidP="00CD4E81">
            <w:pPr>
              <w:rPr>
                <w:noProof/>
                <w:szCs w:val="20"/>
              </w:rPr>
            </w:pPr>
            <w:r w:rsidRPr="006E5190">
              <w:rPr>
                <w:noProof/>
                <w:szCs w:val="20"/>
              </w:rPr>
              <w:t>Ing. Jiří Aulehla</w:t>
            </w:r>
          </w:p>
        </w:tc>
        <w:tc>
          <w:tcPr>
            <w:tcW w:w="3020" w:type="dxa"/>
            <w:vMerge/>
            <w:tcBorders>
              <w:left w:val="single" w:sz="4" w:space="0" w:color="auto"/>
              <w:right w:val="single" w:sz="4" w:space="0" w:color="auto"/>
            </w:tcBorders>
          </w:tcPr>
          <w:p w14:paraId="47103B1B" w14:textId="77777777" w:rsidR="00D45CF4" w:rsidRPr="006E5190" w:rsidRDefault="00D45CF4" w:rsidP="00CD4E81">
            <w:pPr>
              <w:rPr>
                <w:noProof/>
                <w:szCs w:val="20"/>
              </w:rPr>
            </w:pPr>
          </w:p>
        </w:tc>
        <w:tc>
          <w:tcPr>
            <w:tcW w:w="3191" w:type="dxa"/>
            <w:gridSpan w:val="3"/>
            <w:vMerge/>
            <w:tcBorders>
              <w:left w:val="single" w:sz="4" w:space="0" w:color="auto"/>
              <w:right w:val="double" w:sz="12" w:space="0" w:color="auto"/>
            </w:tcBorders>
          </w:tcPr>
          <w:p w14:paraId="54B850FA" w14:textId="77777777" w:rsidR="00D45CF4" w:rsidRPr="006E5190" w:rsidRDefault="00D45CF4" w:rsidP="00CD4E81">
            <w:pPr>
              <w:rPr>
                <w:noProof/>
                <w:szCs w:val="20"/>
              </w:rPr>
            </w:pPr>
          </w:p>
        </w:tc>
      </w:tr>
      <w:tr w:rsidR="00D45CF4" w:rsidRPr="006E5190" w14:paraId="69E524A1"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B6D4C91" w14:textId="77777777" w:rsidR="00D45CF4" w:rsidRPr="006E5190" w:rsidRDefault="00D45CF4" w:rsidP="00CD4E81">
            <w:pPr>
              <w:rPr>
                <w:noProof/>
                <w:sz w:val="12"/>
                <w:szCs w:val="12"/>
              </w:rPr>
            </w:pPr>
            <w:r w:rsidRPr="006E5190">
              <w:rPr>
                <w:noProof/>
                <w:sz w:val="12"/>
                <w:szCs w:val="12"/>
              </w:rPr>
              <w:t>Projektant:</w:t>
            </w:r>
          </w:p>
        </w:tc>
        <w:tc>
          <w:tcPr>
            <w:tcW w:w="2143" w:type="dxa"/>
            <w:gridSpan w:val="2"/>
            <w:tcBorders>
              <w:top w:val="single" w:sz="4" w:space="0" w:color="auto"/>
              <w:left w:val="nil"/>
              <w:bottom w:val="single" w:sz="4" w:space="0" w:color="auto"/>
              <w:right w:val="single" w:sz="4" w:space="0" w:color="auto"/>
            </w:tcBorders>
            <w:vAlign w:val="center"/>
          </w:tcPr>
          <w:p w14:paraId="6B1F38E8" w14:textId="1074A536" w:rsidR="00D45CF4" w:rsidRPr="006E5190" w:rsidRDefault="00D45CF4" w:rsidP="00CD4E81">
            <w:pPr>
              <w:rPr>
                <w:noProof/>
                <w:szCs w:val="20"/>
              </w:rPr>
            </w:pPr>
            <w:r w:rsidRPr="006E5190">
              <w:rPr>
                <w:noProof/>
                <w:szCs w:val="20"/>
              </w:rPr>
              <w:t xml:space="preserve">Ing. </w:t>
            </w:r>
            <w:r w:rsidR="00500FA8" w:rsidRPr="006E5190">
              <w:rPr>
                <w:noProof/>
                <w:szCs w:val="20"/>
              </w:rPr>
              <w:t>Marian Strmeň</w:t>
            </w:r>
          </w:p>
        </w:tc>
        <w:tc>
          <w:tcPr>
            <w:tcW w:w="3020" w:type="dxa"/>
            <w:vMerge/>
            <w:tcBorders>
              <w:left w:val="single" w:sz="4" w:space="0" w:color="auto"/>
              <w:right w:val="single" w:sz="4" w:space="0" w:color="auto"/>
            </w:tcBorders>
          </w:tcPr>
          <w:p w14:paraId="27D6FB24" w14:textId="77777777" w:rsidR="00D45CF4" w:rsidRPr="006E5190" w:rsidRDefault="00D45CF4" w:rsidP="00CD4E81">
            <w:pPr>
              <w:rPr>
                <w:noProof/>
                <w:szCs w:val="20"/>
              </w:rPr>
            </w:pPr>
          </w:p>
        </w:tc>
        <w:tc>
          <w:tcPr>
            <w:tcW w:w="3191" w:type="dxa"/>
            <w:gridSpan w:val="3"/>
            <w:vMerge/>
            <w:tcBorders>
              <w:left w:val="single" w:sz="4" w:space="0" w:color="auto"/>
              <w:right w:val="double" w:sz="12" w:space="0" w:color="auto"/>
            </w:tcBorders>
          </w:tcPr>
          <w:p w14:paraId="7D6D6C6A" w14:textId="77777777" w:rsidR="00D45CF4" w:rsidRPr="006E5190" w:rsidRDefault="00D45CF4" w:rsidP="00CD4E81">
            <w:pPr>
              <w:rPr>
                <w:noProof/>
                <w:szCs w:val="20"/>
              </w:rPr>
            </w:pPr>
          </w:p>
        </w:tc>
      </w:tr>
      <w:tr w:rsidR="00D45CF4" w:rsidRPr="006E5190" w14:paraId="238B5FD8" w14:textId="77777777" w:rsidTr="00CD4E81">
        <w:trPr>
          <w:trHeight w:val="348"/>
        </w:trPr>
        <w:tc>
          <w:tcPr>
            <w:tcW w:w="972" w:type="dxa"/>
            <w:gridSpan w:val="2"/>
            <w:tcBorders>
              <w:top w:val="single" w:sz="4" w:space="0" w:color="auto"/>
              <w:left w:val="double" w:sz="12" w:space="0" w:color="auto"/>
              <w:bottom w:val="single" w:sz="4" w:space="0" w:color="auto"/>
              <w:right w:val="nil"/>
            </w:tcBorders>
          </w:tcPr>
          <w:p w14:paraId="16BB13BA" w14:textId="77777777" w:rsidR="00D45CF4" w:rsidRPr="006E5190" w:rsidRDefault="00D45CF4" w:rsidP="00CD4E81">
            <w:pPr>
              <w:rPr>
                <w:noProof/>
                <w:sz w:val="12"/>
                <w:szCs w:val="12"/>
              </w:rPr>
            </w:pPr>
            <w:r w:rsidRPr="006E5190">
              <w:rPr>
                <w:noProof/>
                <w:sz w:val="12"/>
                <w:szCs w:val="12"/>
              </w:rPr>
              <w:t>Č. stavby:</w:t>
            </w:r>
          </w:p>
        </w:tc>
        <w:tc>
          <w:tcPr>
            <w:tcW w:w="2143" w:type="dxa"/>
            <w:gridSpan w:val="2"/>
            <w:tcBorders>
              <w:top w:val="single" w:sz="4" w:space="0" w:color="auto"/>
              <w:left w:val="nil"/>
              <w:bottom w:val="single" w:sz="4" w:space="0" w:color="auto"/>
              <w:right w:val="single" w:sz="4" w:space="0" w:color="auto"/>
            </w:tcBorders>
            <w:vAlign w:val="center"/>
          </w:tcPr>
          <w:p w14:paraId="21F074E1" w14:textId="77777777" w:rsidR="00D45CF4" w:rsidRPr="006E5190" w:rsidRDefault="00D45CF4" w:rsidP="00CD4E81">
            <w:pPr>
              <w:jc w:val="right"/>
              <w:rPr>
                <w:noProof/>
                <w:szCs w:val="20"/>
              </w:rPr>
            </w:pPr>
          </w:p>
        </w:tc>
        <w:tc>
          <w:tcPr>
            <w:tcW w:w="3020" w:type="dxa"/>
            <w:vMerge/>
            <w:tcBorders>
              <w:left w:val="single" w:sz="4" w:space="0" w:color="auto"/>
              <w:bottom w:val="single" w:sz="4" w:space="0" w:color="auto"/>
              <w:right w:val="single" w:sz="4" w:space="0" w:color="auto"/>
            </w:tcBorders>
          </w:tcPr>
          <w:p w14:paraId="20C098F5" w14:textId="77777777" w:rsidR="00D45CF4" w:rsidRPr="006E5190" w:rsidRDefault="00D45CF4" w:rsidP="00CD4E81">
            <w:pPr>
              <w:rPr>
                <w:noProof/>
                <w:szCs w:val="20"/>
              </w:rPr>
            </w:pPr>
          </w:p>
        </w:tc>
        <w:tc>
          <w:tcPr>
            <w:tcW w:w="3191" w:type="dxa"/>
            <w:gridSpan w:val="3"/>
            <w:vMerge/>
            <w:tcBorders>
              <w:left w:val="single" w:sz="4" w:space="0" w:color="auto"/>
              <w:bottom w:val="single" w:sz="4" w:space="0" w:color="auto"/>
              <w:right w:val="double" w:sz="12" w:space="0" w:color="auto"/>
            </w:tcBorders>
          </w:tcPr>
          <w:p w14:paraId="17B8B1D8" w14:textId="77777777" w:rsidR="00D45CF4" w:rsidRPr="006E5190" w:rsidRDefault="00D45CF4" w:rsidP="00CD4E81">
            <w:pPr>
              <w:rPr>
                <w:noProof/>
                <w:szCs w:val="20"/>
              </w:rPr>
            </w:pPr>
          </w:p>
        </w:tc>
      </w:tr>
      <w:tr w:rsidR="00D45CF4" w:rsidRPr="006E5190" w14:paraId="2B1CE8C3"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4E8BA09" w14:textId="77777777" w:rsidR="00D45CF4" w:rsidRPr="006E5190" w:rsidRDefault="00D45CF4" w:rsidP="00CD4E81">
            <w:pPr>
              <w:rPr>
                <w:noProof/>
                <w:sz w:val="12"/>
                <w:szCs w:val="12"/>
              </w:rPr>
            </w:pPr>
            <w:r w:rsidRPr="006E5190">
              <w:rPr>
                <w:noProof/>
                <w:sz w:val="12"/>
                <w:szCs w:val="12"/>
              </w:rPr>
              <w:t>Místo stavby:</w:t>
            </w:r>
          </w:p>
        </w:tc>
        <w:tc>
          <w:tcPr>
            <w:tcW w:w="8354" w:type="dxa"/>
            <w:gridSpan w:val="6"/>
            <w:tcBorders>
              <w:top w:val="single" w:sz="4" w:space="0" w:color="auto"/>
              <w:left w:val="nil"/>
              <w:bottom w:val="single" w:sz="4" w:space="0" w:color="auto"/>
              <w:right w:val="double" w:sz="12" w:space="0" w:color="auto"/>
            </w:tcBorders>
            <w:vAlign w:val="center"/>
          </w:tcPr>
          <w:bookmarkStart w:id="1" w:name="OLE_LINK9" w:displacedByCustomXml="next"/>
          <w:sdt>
            <w:sdtPr>
              <w:rPr>
                <w:rStyle w:val="PX-NormlnChar"/>
                <w:rFonts w:eastAsiaTheme="minorHAnsi"/>
              </w:rPr>
              <w:alias w:val="Místo stavby"/>
              <w:tag w:val="Místo stavby"/>
              <w:id w:val="-972207588"/>
              <w:placeholder>
                <w:docPart w:val="34E2FE882F414A51894C1D07420B6187"/>
              </w:placeholder>
              <w:text/>
            </w:sdtPr>
            <w:sdtEndPr>
              <w:rPr>
                <w:rStyle w:val="PX-NormlnChar"/>
              </w:rPr>
            </w:sdtEndPr>
            <w:sdtContent>
              <w:p w14:paraId="5F35B991" w14:textId="77777777" w:rsidR="00D45CF4" w:rsidRPr="006E5190" w:rsidRDefault="00D45CF4" w:rsidP="00CD4E81">
                <w:pPr>
                  <w:rPr>
                    <w:noProof/>
                  </w:rPr>
                </w:pPr>
                <w:r w:rsidRPr="006E5190">
                  <w:rPr>
                    <w:rStyle w:val="PX-NormlnChar"/>
                    <w:rFonts w:eastAsiaTheme="minorHAnsi"/>
                  </w:rPr>
                  <w:t>Studentská 6231/</w:t>
                </w:r>
                <w:proofErr w:type="gramStart"/>
                <w:r w:rsidRPr="006E5190">
                  <w:rPr>
                    <w:rStyle w:val="PX-NormlnChar"/>
                    <w:rFonts w:eastAsiaTheme="minorHAnsi"/>
                  </w:rPr>
                  <w:t>1b</w:t>
                </w:r>
                <w:proofErr w:type="gramEnd"/>
                <w:r w:rsidRPr="006E5190">
                  <w:rPr>
                    <w:rStyle w:val="PX-NormlnChar"/>
                    <w:rFonts w:eastAsiaTheme="minorHAnsi"/>
                  </w:rPr>
                  <w:t>, 708 00 Ostrava 8</w:t>
                </w:r>
              </w:p>
            </w:sdtContent>
          </w:sdt>
          <w:bookmarkEnd w:id="1" w:displacedByCustomXml="prev"/>
        </w:tc>
      </w:tr>
      <w:tr w:rsidR="00D45CF4" w:rsidRPr="006E5190" w14:paraId="5246EFBB" w14:textId="77777777" w:rsidTr="00CD4E81">
        <w:trPr>
          <w:trHeight w:val="334"/>
        </w:trPr>
        <w:tc>
          <w:tcPr>
            <w:tcW w:w="972" w:type="dxa"/>
            <w:gridSpan w:val="2"/>
            <w:tcBorders>
              <w:top w:val="single" w:sz="4" w:space="0" w:color="auto"/>
              <w:left w:val="double" w:sz="12" w:space="0" w:color="auto"/>
              <w:bottom w:val="single" w:sz="4" w:space="0" w:color="auto"/>
              <w:right w:val="nil"/>
            </w:tcBorders>
          </w:tcPr>
          <w:p w14:paraId="0F1A48B3" w14:textId="77777777" w:rsidR="00D45CF4" w:rsidRPr="006E5190" w:rsidRDefault="00D45CF4" w:rsidP="00CD4E81">
            <w:pPr>
              <w:rPr>
                <w:noProof/>
                <w:sz w:val="12"/>
                <w:szCs w:val="12"/>
              </w:rPr>
            </w:pPr>
            <w:r w:rsidRPr="006E5190">
              <w:rPr>
                <w:noProof/>
                <w:sz w:val="12"/>
                <w:szCs w:val="12"/>
              </w:rPr>
              <w:t>Investor:</w:t>
            </w:r>
          </w:p>
        </w:tc>
        <w:tc>
          <w:tcPr>
            <w:tcW w:w="8354" w:type="dxa"/>
            <w:gridSpan w:val="6"/>
            <w:tcBorders>
              <w:top w:val="single" w:sz="4" w:space="0" w:color="auto"/>
              <w:left w:val="nil"/>
              <w:bottom w:val="single" w:sz="4" w:space="0" w:color="auto"/>
              <w:right w:val="double" w:sz="12" w:space="0" w:color="auto"/>
            </w:tcBorders>
            <w:vAlign w:val="center"/>
          </w:tcPr>
          <w:bookmarkStart w:id="2" w:name="OLE_LINK10" w:displacedByCustomXml="next"/>
          <w:sdt>
            <w:sdtPr>
              <w:rPr>
                <w:rFonts w:eastAsia="Calibri" w:cs="Arial"/>
                <w:szCs w:val="20"/>
              </w:rPr>
              <w:alias w:val="Investor"/>
              <w:tag w:val="Investor"/>
              <w:id w:val="761497360"/>
              <w:placeholder>
                <w:docPart w:val="34E2FE882F414A51894C1D07420B6187"/>
              </w:placeholder>
              <w:text/>
            </w:sdtPr>
            <w:sdtEndPr/>
            <w:sdtContent>
              <w:p w14:paraId="7E63B5EB" w14:textId="77777777" w:rsidR="00D45CF4" w:rsidRPr="006E5190" w:rsidRDefault="00D45CF4" w:rsidP="00CD4E81">
                <w:pPr>
                  <w:rPr>
                    <w:noProof/>
                    <w:szCs w:val="20"/>
                  </w:rPr>
                </w:pPr>
                <w:r w:rsidRPr="006E5190">
                  <w:rPr>
                    <w:rFonts w:eastAsia="Calibri" w:cs="Arial"/>
                    <w:szCs w:val="20"/>
                  </w:rPr>
                  <w:t>VŠB – Technická univerzita Ostrava, IT4Innovations národní superpočítačové centrum</w:t>
                </w:r>
              </w:p>
            </w:sdtContent>
          </w:sdt>
          <w:bookmarkEnd w:id="2" w:displacedByCustomXml="prev"/>
        </w:tc>
      </w:tr>
      <w:tr w:rsidR="00D45CF4" w:rsidRPr="006E5190" w14:paraId="16040982" w14:textId="77777777" w:rsidTr="00CD4E81">
        <w:trPr>
          <w:trHeight w:val="416"/>
        </w:trPr>
        <w:tc>
          <w:tcPr>
            <w:tcW w:w="1214" w:type="dxa"/>
            <w:gridSpan w:val="3"/>
            <w:vMerge w:val="restart"/>
            <w:tcBorders>
              <w:top w:val="single" w:sz="4" w:space="0" w:color="auto"/>
              <w:left w:val="double" w:sz="12" w:space="0" w:color="auto"/>
              <w:right w:val="nil"/>
            </w:tcBorders>
          </w:tcPr>
          <w:p w14:paraId="0667C06A" w14:textId="77777777" w:rsidR="00D45CF4" w:rsidRPr="006E5190" w:rsidRDefault="00D45CF4" w:rsidP="00CD4E81">
            <w:pPr>
              <w:rPr>
                <w:noProof/>
                <w:sz w:val="12"/>
                <w:szCs w:val="12"/>
              </w:rPr>
            </w:pPr>
            <w:r w:rsidRPr="006E5190">
              <w:rPr>
                <w:noProof/>
                <w:sz w:val="12"/>
                <w:szCs w:val="12"/>
              </w:rPr>
              <w:t xml:space="preserve">Název stavby:                                    </w:t>
            </w:r>
          </w:p>
        </w:tc>
        <w:bookmarkStart w:id="3" w:name="OLE_LINK8" w:displacedByCustomXml="next"/>
        <w:sdt>
          <w:sdtPr>
            <w:alias w:val="Název stavby"/>
            <w:tag w:val="Název stavby"/>
            <w:id w:val="-112604113"/>
            <w:placeholder>
              <w:docPart w:val="34E2FE882F414A51894C1D07420B6187"/>
            </w:placeholder>
            <w:text/>
          </w:sdtPr>
          <w:sdtEndPr/>
          <w:sdtContent>
            <w:tc>
              <w:tcPr>
                <w:tcW w:w="5849" w:type="dxa"/>
                <w:gridSpan w:val="2"/>
                <w:vMerge w:val="restart"/>
                <w:tcBorders>
                  <w:top w:val="single" w:sz="4" w:space="0" w:color="auto"/>
                  <w:left w:val="nil"/>
                  <w:right w:val="single" w:sz="4" w:space="0" w:color="auto"/>
                </w:tcBorders>
                <w:vAlign w:val="center"/>
              </w:tcPr>
              <w:p w14:paraId="554D5010" w14:textId="77777777" w:rsidR="00D45CF4" w:rsidRPr="006E5190" w:rsidRDefault="00D45CF4" w:rsidP="00CD4E81">
                <w:pPr>
                  <w:jc w:val="center"/>
                  <w:rPr>
                    <w:noProof/>
                  </w:rPr>
                </w:pPr>
                <w:r w:rsidRPr="006E5190">
                  <w:t>ROZŠÍŘENÍ KAPACIT DATOVÉHO CENTRA</w:t>
                </w:r>
              </w:p>
            </w:tc>
          </w:sdtContent>
        </w:sdt>
        <w:bookmarkEnd w:id="3" w:displacedByCustomXml="prev"/>
        <w:tc>
          <w:tcPr>
            <w:tcW w:w="775" w:type="dxa"/>
            <w:tcBorders>
              <w:top w:val="single" w:sz="4" w:space="0" w:color="auto"/>
              <w:left w:val="single" w:sz="4" w:space="0" w:color="auto"/>
              <w:bottom w:val="single" w:sz="4" w:space="0" w:color="auto"/>
              <w:right w:val="nil"/>
            </w:tcBorders>
          </w:tcPr>
          <w:p w14:paraId="12056070" w14:textId="77777777" w:rsidR="00D45CF4" w:rsidRPr="006E5190" w:rsidRDefault="00D45CF4" w:rsidP="00CD4E81">
            <w:pPr>
              <w:rPr>
                <w:noProof/>
                <w:sz w:val="12"/>
                <w:szCs w:val="12"/>
              </w:rPr>
            </w:pPr>
            <w:r w:rsidRPr="006E5190">
              <w:rPr>
                <w:noProof/>
                <w:sz w:val="12"/>
                <w:szCs w:val="12"/>
              </w:rPr>
              <w:t>Č. zakázky:</w:t>
            </w:r>
          </w:p>
        </w:tc>
        <w:bookmarkStart w:id="4" w:name="OLE_LINK5" w:displacedByCustomXml="next"/>
        <w:sdt>
          <w:sdtPr>
            <w:rPr>
              <w:noProof/>
              <w:szCs w:val="20"/>
            </w:rPr>
            <w:alias w:val="Č. zakázky"/>
            <w:tag w:val="Č. zakázky"/>
            <w:id w:val="-748578363"/>
            <w:placeholder>
              <w:docPart w:val="34E2FE882F414A51894C1D07420B6187"/>
            </w:placeholder>
            <w:text/>
          </w:sdtPr>
          <w:sdtEndPr/>
          <w:sdtContent>
            <w:tc>
              <w:tcPr>
                <w:tcW w:w="1488" w:type="dxa"/>
                <w:gridSpan w:val="2"/>
                <w:tcBorders>
                  <w:top w:val="single" w:sz="4" w:space="0" w:color="auto"/>
                  <w:left w:val="nil"/>
                  <w:bottom w:val="single" w:sz="4" w:space="0" w:color="auto"/>
                  <w:right w:val="double" w:sz="12" w:space="0" w:color="auto"/>
                </w:tcBorders>
                <w:vAlign w:val="center"/>
              </w:tcPr>
              <w:p w14:paraId="73516E5E" w14:textId="77777777" w:rsidR="00D45CF4" w:rsidRPr="006E5190" w:rsidRDefault="00D45CF4" w:rsidP="00CD4E81">
                <w:pPr>
                  <w:jc w:val="right"/>
                  <w:rPr>
                    <w:noProof/>
                    <w:szCs w:val="20"/>
                  </w:rPr>
                </w:pPr>
                <w:r w:rsidRPr="006E5190">
                  <w:rPr>
                    <w:noProof/>
                    <w:szCs w:val="20"/>
                  </w:rPr>
                  <w:t>Z06049</w:t>
                </w:r>
              </w:p>
            </w:tc>
          </w:sdtContent>
        </w:sdt>
        <w:bookmarkEnd w:id="4" w:displacedByCustomXml="prev"/>
      </w:tr>
      <w:tr w:rsidR="00D45CF4" w:rsidRPr="006E5190" w14:paraId="42551A12" w14:textId="77777777" w:rsidTr="00CD4E81">
        <w:trPr>
          <w:trHeight w:val="396"/>
        </w:trPr>
        <w:tc>
          <w:tcPr>
            <w:tcW w:w="1214" w:type="dxa"/>
            <w:gridSpan w:val="3"/>
            <w:vMerge/>
            <w:tcBorders>
              <w:left w:val="double" w:sz="12" w:space="0" w:color="auto"/>
              <w:bottom w:val="nil"/>
              <w:right w:val="nil"/>
            </w:tcBorders>
          </w:tcPr>
          <w:p w14:paraId="33ED6F5C" w14:textId="77777777" w:rsidR="00D45CF4" w:rsidRPr="006E5190" w:rsidRDefault="00D45CF4" w:rsidP="00CD4E81">
            <w:pPr>
              <w:rPr>
                <w:noProof/>
                <w:sz w:val="12"/>
                <w:szCs w:val="12"/>
              </w:rPr>
            </w:pPr>
          </w:p>
        </w:tc>
        <w:tc>
          <w:tcPr>
            <w:tcW w:w="5849" w:type="dxa"/>
            <w:gridSpan w:val="2"/>
            <w:vMerge/>
            <w:tcBorders>
              <w:left w:val="nil"/>
              <w:bottom w:val="nil"/>
              <w:right w:val="single" w:sz="4" w:space="0" w:color="auto"/>
            </w:tcBorders>
          </w:tcPr>
          <w:p w14:paraId="36D5D990" w14:textId="77777777" w:rsidR="00D45CF4" w:rsidRPr="006E5190" w:rsidRDefault="00D45CF4" w:rsidP="00CD4E81">
            <w:pPr>
              <w:rPr>
                <w:noProof/>
              </w:rPr>
            </w:pPr>
          </w:p>
        </w:tc>
        <w:tc>
          <w:tcPr>
            <w:tcW w:w="775" w:type="dxa"/>
            <w:tcBorders>
              <w:top w:val="single" w:sz="4" w:space="0" w:color="auto"/>
              <w:left w:val="single" w:sz="4" w:space="0" w:color="auto"/>
              <w:bottom w:val="single" w:sz="4" w:space="0" w:color="auto"/>
              <w:right w:val="nil"/>
            </w:tcBorders>
          </w:tcPr>
          <w:p w14:paraId="45084B8B" w14:textId="77777777" w:rsidR="00D45CF4" w:rsidRPr="006E5190" w:rsidRDefault="00D45CF4" w:rsidP="00CD4E81">
            <w:pPr>
              <w:rPr>
                <w:noProof/>
                <w:sz w:val="12"/>
                <w:szCs w:val="12"/>
              </w:rPr>
            </w:pPr>
            <w:r w:rsidRPr="006E5190">
              <w:rPr>
                <w:noProof/>
                <w:sz w:val="12"/>
                <w:szCs w:val="12"/>
              </w:rPr>
              <w:t>Datum:</w:t>
            </w:r>
          </w:p>
          <w:p w14:paraId="6A46F25A" w14:textId="77777777" w:rsidR="00D45CF4" w:rsidRPr="006E5190" w:rsidRDefault="00D45CF4" w:rsidP="00CD4E81">
            <w:pPr>
              <w:rPr>
                <w:noProof/>
                <w:sz w:val="12"/>
                <w:szCs w:val="12"/>
              </w:rPr>
            </w:pPr>
          </w:p>
        </w:tc>
        <w:bookmarkStart w:id="5" w:name="OLE_LINK6" w:displacedByCustomXml="next"/>
        <w:sdt>
          <w:sdtPr>
            <w:rPr>
              <w:noProof/>
              <w:szCs w:val="20"/>
            </w:rPr>
            <w:alias w:val="Datum"/>
            <w:tag w:val="Datum"/>
            <w:id w:val="1527916185"/>
            <w:placeholder>
              <w:docPart w:val="A5EC9D44BEB7453597681613FBC6FF05"/>
            </w:placeholder>
            <w:date w:fullDate="2024-10-01T00:00:00Z">
              <w:dateFormat w:val="MMMM yyyy"/>
              <w:lid w:val="cs-CZ"/>
              <w:storeMappedDataAs w:val="dateTime"/>
              <w:calendar w:val="gregorian"/>
            </w:date>
          </w:sdtPr>
          <w:sdtEndPr/>
          <w:sdtContent>
            <w:tc>
              <w:tcPr>
                <w:tcW w:w="1488" w:type="dxa"/>
                <w:gridSpan w:val="2"/>
                <w:tcBorders>
                  <w:top w:val="single" w:sz="4" w:space="0" w:color="auto"/>
                  <w:left w:val="nil"/>
                  <w:bottom w:val="single" w:sz="4" w:space="0" w:color="auto"/>
                  <w:right w:val="double" w:sz="12" w:space="0" w:color="auto"/>
                </w:tcBorders>
                <w:vAlign w:val="center"/>
              </w:tcPr>
              <w:p w14:paraId="3ECC6540" w14:textId="77777777" w:rsidR="00D45CF4" w:rsidRPr="006E5190" w:rsidRDefault="00D45CF4" w:rsidP="00CD4E81">
                <w:pPr>
                  <w:jc w:val="right"/>
                  <w:rPr>
                    <w:noProof/>
                    <w:szCs w:val="20"/>
                  </w:rPr>
                </w:pPr>
                <w:r w:rsidRPr="006E5190">
                  <w:rPr>
                    <w:noProof/>
                    <w:szCs w:val="20"/>
                  </w:rPr>
                  <w:t>říjen 2024</w:t>
                </w:r>
              </w:p>
            </w:tc>
          </w:sdtContent>
        </w:sdt>
        <w:bookmarkEnd w:id="5" w:displacedByCustomXml="prev"/>
      </w:tr>
      <w:tr w:rsidR="00D45CF4" w:rsidRPr="006E5190" w14:paraId="0B197150" w14:textId="77777777" w:rsidTr="00CD4E81">
        <w:trPr>
          <w:trHeight w:val="409"/>
        </w:trPr>
        <w:tc>
          <w:tcPr>
            <w:tcW w:w="1214" w:type="dxa"/>
            <w:gridSpan w:val="3"/>
            <w:vMerge w:val="restart"/>
            <w:tcBorders>
              <w:top w:val="nil"/>
              <w:left w:val="double" w:sz="12" w:space="0" w:color="auto"/>
              <w:right w:val="nil"/>
            </w:tcBorders>
          </w:tcPr>
          <w:p w14:paraId="55D60BDD" w14:textId="77777777" w:rsidR="00D45CF4" w:rsidRPr="006E5190" w:rsidRDefault="00D45CF4" w:rsidP="00CD4E81">
            <w:pPr>
              <w:rPr>
                <w:noProof/>
                <w:sz w:val="12"/>
                <w:szCs w:val="12"/>
              </w:rPr>
            </w:pPr>
            <w:r w:rsidRPr="006E5190">
              <w:rPr>
                <w:noProof/>
                <w:sz w:val="12"/>
                <w:szCs w:val="12"/>
              </w:rPr>
              <w:t>Název dokumentu:</w:t>
            </w:r>
          </w:p>
        </w:tc>
        <w:sdt>
          <w:sdtPr>
            <w:rPr>
              <w:noProof/>
              <w:color w:val="FF0000"/>
            </w:rPr>
            <w:alias w:val="Projektová část"/>
            <w:tag w:val="Projektová část"/>
            <w:id w:val="-735236006"/>
            <w:placeholder>
              <w:docPart w:val="EAEE94F99547481E92314161D44464C6"/>
            </w:placeholder>
            <w:comboBox>
              <w:listItem w:displayText="Zvolte položku." w:value=""/>
              <w:listItem w:displayText="ELEKTRO" w:value="ELEKTRO"/>
              <w:listItem w:displayText="STAVEBNÍ" w:value="STAVEBNÍ"/>
              <w:listItem w:displayText="MG" w:value="MG"/>
              <w:listItem w:displayText="VZT" w:value="VZT"/>
              <w:listItem w:displayText="CHLAZENÍ" w:value="CHLAZENÍ"/>
            </w:comboBox>
          </w:sdtPr>
          <w:sdtEndPr/>
          <w:sdtContent>
            <w:tc>
              <w:tcPr>
                <w:tcW w:w="5849" w:type="dxa"/>
                <w:gridSpan w:val="2"/>
                <w:tcBorders>
                  <w:top w:val="nil"/>
                  <w:left w:val="nil"/>
                  <w:bottom w:val="nil"/>
                  <w:right w:val="single" w:sz="4" w:space="0" w:color="auto"/>
                </w:tcBorders>
                <w:vAlign w:val="center"/>
              </w:tcPr>
              <w:p w14:paraId="0F9209A2" w14:textId="7F2EFE9B" w:rsidR="00D45CF4" w:rsidRPr="006E5190" w:rsidRDefault="004C1678" w:rsidP="00CD4E81">
                <w:pPr>
                  <w:jc w:val="center"/>
                  <w:rPr>
                    <w:noProof/>
                  </w:rPr>
                </w:pPr>
                <w:r w:rsidRPr="006E5190">
                  <w:rPr>
                    <w:noProof/>
                    <w:color w:val="FF0000"/>
                  </w:rPr>
                  <w:t>CHLAZENÍ</w:t>
                </w:r>
              </w:p>
            </w:tc>
          </w:sdtContent>
        </w:sdt>
        <w:tc>
          <w:tcPr>
            <w:tcW w:w="775" w:type="dxa"/>
            <w:tcBorders>
              <w:top w:val="single" w:sz="4" w:space="0" w:color="auto"/>
              <w:left w:val="single" w:sz="4" w:space="0" w:color="auto"/>
              <w:bottom w:val="single" w:sz="4" w:space="0" w:color="auto"/>
              <w:right w:val="nil"/>
            </w:tcBorders>
          </w:tcPr>
          <w:p w14:paraId="7088585A" w14:textId="77777777" w:rsidR="00D45CF4" w:rsidRPr="006E5190" w:rsidRDefault="00D45CF4" w:rsidP="00CD4E81">
            <w:pPr>
              <w:rPr>
                <w:noProof/>
                <w:sz w:val="12"/>
                <w:szCs w:val="12"/>
              </w:rPr>
            </w:pPr>
            <w:r w:rsidRPr="006E5190">
              <w:rPr>
                <w:noProof/>
                <w:sz w:val="12"/>
                <w:szCs w:val="12"/>
              </w:rPr>
              <w:t>Stupeň PD:</w:t>
            </w:r>
          </w:p>
        </w:tc>
        <w:sdt>
          <w:sdtPr>
            <w:rPr>
              <w:noProof/>
              <w:szCs w:val="20"/>
            </w:rPr>
            <w:alias w:val="Stupeň PD"/>
            <w:tag w:val="Stupeň PD"/>
            <w:id w:val="-1963561088"/>
            <w:placeholder>
              <w:docPart w:val="AB0F54DBF22542FD832DF52A22BE3BC7"/>
            </w:placeholder>
            <w:comboBox>
              <w:listItem w:displayText="DUR" w:value="DUR"/>
              <w:listItem w:displayText="DSP" w:value="DSP"/>
              <w:listItem w:displayText="DPS" w:value="DPS"/>
              <w:listItem w:displayText="DSPS" w:value="DSPS"/>
            </w:comboBox>
          </w:sdtPr>
          <w:sdtEndPr/>
          <w:sdtContent>
            <w:tc>
              <w:tcPr>
                <w:tcW w:w="1488" w:type="dxa"/>
                <w:gridSpan w:val="2"/>
                <w:tcBorders>
                  <w:top w:val="single" w:sz="4" w:space="0" w:color="auto"/>
                  <w:left w:val="nil"/>
                  <w:bottom w:val="single" w:sz="4" w:space="0" w:color="auto"/>
                  <w:right w:val="double" w:sz="12" w:space="0" w:color="auto"/>
                </w:tcBorders>
                <w:vAlign w:val="center"/>
              </w:tcPr>
              <w:p w14:paraId="39B25FFE" w14:textId="77777777" w:rsidR="00D45CF4" w:rsidRPr="006E5190" w:rsidRDefault="00D45CF4" w:rsidP="00CD4E81">
                <w:pPr>
                  <w:jc w:val="right"/>
                  <w:rPr>
                    <w:noProof/>
                    <w:szCs w:val="20"/>
                  </w:rPr>
                </w:pPr>
                <w:r w:rsidRPr="006E5190">
                  <w:rPr>
                    <w:noProof/>
                    <w:szCs w:val="20"/>
                  </w:rPr>
                  <w:t>DPS</w:t>
                </w:r>
              </w:p>
            </w:tc>
          </w:sdtContent>
        </w:sdt>
      </w:tr>
      <w:tr w:rsidR="00D45CF4" w:rsidRPr="006E5190" w14:paraId="2D1BE7B0" w14:textId="77777777" w:rsidTr="00CD4E81">
        <w:trPr>
          <w:trHeight w:val="396"/>
        </w:trPr>
        <w:tc>
          <w:tcPr>
            <w:tcW w:w="1214" w:type="dxa"/>
            <w:gridSpan w:val="3"/>
            <w:vMerge/>
            <w:tcBorders>
              <w:left w:val="double" w:sz="12" w:space="0" w:color="auto"/>
              <w:right w:val="nil"/>
            </w:tcBorders>
          </w:tcPr>
          <w:p w14:paraId="6A1CBBF6" w14:textId="77777777" w:rsidR="00D45CF4" w:rsidRPr="006E5190" w:rsidRDefault="00D45CF4" w:rsidP="00CD4E81">
            <w:pPr>
              <w:rPr>
                <w:noProof/>
                <w:sz w:val="12"/>
                <w:szCs w:val="12"/>
              </w:rPr>
            </w:pPr>
          </w:p>
        </w:tc>
        <w:bookmarkStart w:id="6" w:name="OLE_LINK4" w:displacedByCustomXml="next"/>
        <w:sdt>
          <w:sdtPr>
            <w:rPr>
              <w:noProof/>
              <w:color w:val="FF0000"/>
            </w:rPr>
            <w:alias w:val="Název dokumentu"/>
            <w:tag w:val="Název dokumentu"/>
            <w:id w:val="1704285863"/>
            <w:placeholder>
              <w:docPart w:val="34E2FE882F414A51894C1D07420B6187"/>
            </w:placeholder>
            <w:text w:multiLine="1"/>
          </w:sdtPr>
          <w:sdtEndPr/>
          <w:sdtContent>
            <w:tc>
              <w:tcPr>
                <w:tcW w:w="5849" w:type="dxa"/>
                <w:gridSpan w:val="2"/>
                <w:tcBorders>
                  <w:top w:val="nil"/>
                  <w:left w:val="nil"/>
                  <w:bottom w:val="nil"/>
                  <w:right w:val="single" w:sz="4" w:space="0" w:color="auto"/>
                </w:tcBorders>
                <w:vAlign w:val="center"/>
              </w:tcPr>
              <w:p w14:paraId="6B63CB85" w14:textId="71C4E838" w:rsidR="00D45CF4" w:rsidRPr="006E5190" w:rsidRDefault="00D45CF4" w:rsidP="00CD4E81">
                <w:pPr>
                  <w:jc w:val="center"/>
                  <w:rPr>
                    <w:noProof/>
                  </w:rPr>
                </w:pPr>
                <w:r w:rsidRPr="006E5190">
                  <w:rPr>
                    <w:noProof/>
                    <w:color w:val="FF0000"/>
                  </w:rPr>
                  <w:t xml:space="preserve">Technická zpráva </w:t>
                </w:r>
              </w:p>
            </w:tc>
          </w:sdtContent>
        </w:sdt>
        <w:bookmarkEnd w:id="6" w:displacedByCustomXml="prev"/>
        <w:tc>
          <w:tcPr>
            <w:tcW w:w="1076" w:type="dxa"/>
            <w:gridSpan w:val="2"/>
            <w:tcBorders>
              <w:top w:val="single" w:sz="4" w:space="0" w:color="auto"/>
              <w:left w:val="single" w:sz="4" w:space="0" w:color="auto"/>
              <w:bottom w:val="single" w:sz="4" w:space="0" w:color="auto"/>
              <w:right w:val="nil"/>
            </w:tcBorders>
          </w:tcPr>
          <w:p w14:paraId="6E839085" w14:textId="77777777" w:rsidR="00D45CF4" w:rsidRPr="006E5190" w:rsidRDefault="00D45CF4" w:rsidP="00CD4E81">
            <w:pPr>
              <w:rPr>
                <w:noProof/>
                <w:sz w:val="12"/>
                <w:szCs w:val="12"/>
              </w:rPr>
            </w:pPr>
            <w:r w:rsidRPr="006E5190">
              <w:rPr>
                <w:noProof/>
                <w:sz w:val="12"/>
                <w:szCs w:val="12"/>
              </w:rPr>
              <w:t>Formát-měřítko:</w:t>
            </w:r>
          </w:p>
        </w:tc>
        <w:sdt>
          <w:sdtPr>
            <w:rPr>
              <w:noProof/>
              <w:szCs w:val="20"/>
            </w:rPr>
            <w:alias w:val="Formát"/>
            <w:tag w:val="Formát"/>
            <w:id w:val="1919828158"/>
            <w:placeholder>
              <w:docPart w:val="C8C42D4F10FA4104AE8A0F35EC19B3CA"/>
            </w:placeholder>
            <w:text/>
          </w:sdtPr>
          <w:sdtEndPr/>
          <w:sdtContent>
            <w:tc>
              <w:tcPr>
                <w:tcW w:w="1187" w:type="dxa"/>
                <w:tcBorders>
                  <w:top w:val="single" w:sz="4" w:space="0" w:color="auto"/>
                  <w:left w:val="nil"/>
                  <w:bottom w:val="single" w:sz="4" w:space="0" w:color="auto"/>
                  <w:right w:val="double" w:sz="12" w:space="0" w:color="auto"/>
                </w:tcBorders>
                <w:vAlign w:val="center"/>
              </w:tcPr>
              <w:p w14:paraId="484C2B0A" w14:textId="77777777" w:rsidR="00D45CF4" w:rsidRPr="006E5190" w:rsidRDefault="00D45CF4" w:rsidP="00CD4E81">
                <w:pPr>
                  <w:jc w:val="right"/>
                  <w:rPr>
                    <w:noProof/>
                    <w:szCs w:val="20"/>
                  </w:rPr>
                </w:pPr>
                <w:r w:rsidRPr="006E5190">
                  <w:t>A4</w:t>
                </w:r>
              </w:p>
            </w:tc>
          </w:sdtContent>
        </w:sdt>
      </w:tr>
      <w:tr w:rsidR="00D45CF4" w:rsidRPr="006E5190" w14:paraId="6C7D4DFB" w14:textId="77777777" w:rsidTr="00CD4E81">
        <w:trPr>
          <w:trHeight w:val="416"/>
        </w:trPr>
        <w:tc>
          <w:tcPr>
            <w:tcW w:w="1214" w:type="dxa"/>
            <w:gridSpan w:val="3"/>
            <w:vMerge/>
            <w:tcBorders>
              <w:left w:val="double" w:sz="12" w:space="0" w:color="auto"/>
              <w:bottom w:val="single" w:sz="4" w:space="0" w:color="auto"/>
              <w:right w:val="nil"/>
            </w:tcBorders>
          </w:tcPr>
          <w:p w14:paraId="2294289A" w14:textId="77777777" w:rsidR="00D45CF4" w:rsidRPr="006E5190" w:rsidRDefault="00D45CF4" w:rsidP="00CD4E81">
            <w:pPr>
              <w:rPr>
                <w:noProof/>
                <w:sz w:val="12"/>
                <w:szCs w:val="12"/>
              </w:rPr>
            </w:pPr>
          </w:p>
        </w:tc>
        <w:tc>
          <w:tcPr>
            <w:tcW w:w="5849" w:type="dxa"/>
            <w:gridSpan w:val="2"/>
            <w:tcBorders>
              <w:top w:val="nil"/>
              <w:left w:val="nil"/>
              <w:bottom w:val="single" w:sz="4" w:space="0" w:color="auto"/>
              <w:right w:val="single" w:sz="4" w:space="0" w:color="auto"/>
            </w:tcBorders>
            <w:vAlign w:val="center"/>
          </w:tcPr>
          <w:p w14:paraId="28E6515F" w14:textId="77777777" w:rsidR="00D45CF4" w:rsidRPr="006E5190" w:rsidRDefault="00D45CF4" w:rsidP="00CD4E81">
            <w:pPr>
              <w:jc w:val="center"/>
              <w:rPr>
                <w:noProof/>
              </w:rPr>
            </w:pPr>
          </w:p>
        </w:tc>
        <w:tc>
          <w:tcPr>
            <w:tcW w:w="1076" w:type="dxa"/>
            <w:gridSpan w:val="2"/>
            <w:tcBorders>
              <w:top w:val="single" w:sz="4" w:space="0" w:color="auto"/>
              <w:left w:val="single" w:sz="4" w:space="0" w:color="auto"/>
              <w:bottom w:val="single" w:sz="4" w:space="0" w:color="auto"/>
              <w:right w:val="nil"/>
            </w:tcBorders>
          </w:tcPr>
          <w:p w14:paraId="26CC708C" w14:textId="77777777" w:rsidR="00D45CF4" w:rsidRPr="006E5190" w:rsidRDefault="00D45CF4" w:rsidP="00CD4E81">
            <w:pPr>
              <w:rPr>
                <w:noProof/>
                <w:sz w:val="12"/>
                <w:szCs w:val="12"/>
              </w:rPr>
            </w:pPr>
            <w:r w:rsidRPr="006E5190">
              <w:rPr>
                <w:noProof/>
                <w:sz w:val="12"/>
                <w:szCs w:val="12"/>
              </w:rPr>
              <w:t>Č. dokumentu:</w:t>
            </w:r>
          </w:p>
        </w:tc>
        <w:bookmarkStart w:id="7" w:name="OLE_LINK7" w:displacedByCustomXml="next"/>
        <w:sdt>
          <w:sdtPr>
            <w:rPr>
              <w:noProof/>
              <w:szCs w:val="20"/>
            </w:rPr>
            <w:alias w:val="Číslo dokumentu"/>
            <w:tag w:val="Číslo dokumentu"/>
            <w:id w:val="-1089616136"/>
            <w:placeholder>
              <w:docPart w:val="AB0F54DBF22542FD832DF52A22BE3BC7"/>
            </w:placeholder>
            <w:comboBox>
              <w:listItem w:displayText="101" w:value="101"/>
              <w:listItem w:displayText="201" w:value="201"/>
              <w:listItem w:displayText="301" w:value="301"/>
              <w:listItem w:displayText="401" w:value="401"/>
              <w:listItem w:displayText="501" w:value="501"/>
              <w:listItem w:displayText="601" w:value="601"/>
              <w:listItem w:displayText="701" w:value="701"/>
              <w:listItem w:displayText="801" w:value="801"/>
              <w:listItem w:displayText="901" w:value="901"/>
            </w:comboBox>
          </w:sdtPr>
          <w:sdtEndPr/>
          <w:sdtContent>
            <w:tc>
              <w:tcPr>
                <w:tcW w:w="1187" w:type="dxa"/>
                <w:tcBorders>
                  <w:top w:val="single" w:sz="4" w:space="0" w:color="auto"/>
                  <w:left w:val="nil"/>
                  <w:bottom w:val="single" w:sz="4" w:space="0" w:color="auto"/>
                  <w:right w:val="double" w:sz="12" w:space="0" w:color="auto"/>
                </w:tcBorders>
                <w:vAlign w:val="center"/>
              </w:tcPr>
              <w:p w14:paraId="0C0665D5" w14:textId="64F54E7E" w:rsidR="00D45CF4" w:rsidRPr="006E5190" w:rsidRDefault="00A763EE" w:rsidP="00CD4E81">
                <w:pPr>
                  <w:jc w:val="right"/>
                  <w:rPr>
                    <w:noProof/>
                    <w:szCs w:val="20"/>
                  </w:rPr>
                </w:pPr>
                <w:r w:rsidRPr="006E5190">
                  <w:rPr>
                    <w:noProof/>
                    <w:szCs w:val="20"/>
                  </w:rPr>
                  <w:t>D.2.</w:t>
                </w:r>
                <w:r w:rsidR="004C1678" w:rsidRPr="006E5190">
                  <w:rPr>
                    <w:noProof/>
                    <w:szCs w:val="20"/>
                  </w:rPr>
                  <w:t>6</w:t>
                </w:r>
                <w:r w:rsidRPr="006E5190">
                  <w:rPr>
                    <w:noProof/>
                    <w:szCs w:val="20"/>
                  </w:rPr>
                  <w:t>.1</w:t>
                </w:r>
              </w:p>
            </w:tc>
          </w:sdtContent>
        </w:sdt>
        <w:bookmarkEnd w:id="7" w:displacedByCustomXml="prev"/>
      </w:tr>
      <w:tr w:rsidR="00D45CF4" w:rsidRPr="006E5190" w14:paraId="1EB197A2" w14:textId="77777777" w:rsidTr="00CD4E81">
        <w:trPr>
          <w:trHeight w:val="323"/>
        </w:trPr>
        <w:tc>
          <w:tcPr>
            <w:tcW w:w="9326" w:type="dxa"/>
            <w:gridSpan w:val="8"/>
            <w:tcBorders>
              <w:top w:val="single" w:sz="4" w:space="0" w:color="auto"/>
              <w:left w:val="double" w:sz="12" w:space="0" w:color="auto"/>
              <w:bottom w:val="double" w:sz="12" w:space="0" w:color="auto"/>
              <w:right w:val="double" w:sz="12" w:space="0" w:color="auto"/>
            </w:tcBorders>
            <w:vAlign w:val="center"/>
          </w:tcPr>
          <w:p w14:paraId="1E257977" w14:textId="77777777" w:rsidR="00D45CF4" w:rsidRPr="006E5190" w:rsidRDefault="00D45CF4" w:rsidP="00CD4E81">
            <w:pPr>
              <w:jc w:val="center"/>
              <w:rPr>
                <w:noProof/>
                <w:sz w:val="12"/>
                <w:szCs w:val="12"/>
              </w:rPr>
            </w:pPr>
            <w:r w:rsidRPr="006E5190">
              <w:rPr>
                <w:noProof/>
                <w:sz w:val="12"/>
                <w:szCs w:val="12"/>
              </w:rPr>
              <w:t>© NÁVRH ŘEŠENÍ OBSAŽENÝ VE VÝKRESOVÉ, TEXTOVÉ A DALŠÍ DOKUMENTACI JE PŘEDMĚTEM OCHRANY DLE AUTORSKÉHO ZÁKONA</w:t>
            </w:r>
          </w:p>
        </w:tc>
      </w:tr>
    </w:tbl>
    <w:p w14:paraId="74C02544" w14:textId="77777777" w:rsidR="00982020" w:rsidRPr="006E5190" w:rsidRDefault="00982020">
      <w:pPr>
        <w:rPr>
          <w:rFonts w:cs="Arial"/>
        </w:rPr>
      </w:pPr>
    </w:p>
    <w:p w14:paraId="5CBD2A1A" w14:textId="77777777" w:rsidR="007176D1" w:rsidRPr="006E5190" w:rsidRDefault="007176D1" w:rsidP="007176D1">
      <w:pPr>
        <w:rPr>
          <w:rFonts w:cs="Arial"/>
        </w:rPr>
      </w:pPr>
    </w:p>
    <w:p w14:paraId="3FC67457" w14:textId="77777777" w:rsidR="007176D1" w:rsidRPr="006E5190" w:rsidRDefault="007176D1" w:rsidP="007176D1">
      <w:pPr>
        <w:rPr>
          <w:rFonts w:cs="Arial"/>
        </w:rPr>
      </w:pPr>
    </w:p>
    <w:p w14:paraId="6BBB2875" w14:textId="77777777" w:rsidR="007176D1" w:rsidRPr="006E5190" w:rsidRDefault="007176D1" w:rsidP="007176D1">
      <w:pPr>
        <w:rPr>
          <w:rFonts w:cs="Arial"/>
        </w:rPr>
      </w:pPr>
    </w:p>
    <w:p w14:paraId="33571C10" w14:textId="77777777" w:rsidR="007176D1" w:rsidRPr="006E5190" w:rsidRDefault="007176D1" w:rsidP="007176D1">
      <w:pPr>
        <w:tabs>
          <w:tab w:val="left" w:pos="1815"/>
        </w:tabs>
        <w:rPr>
          <w:rFonts w:cs="Arial"/>
        </w:rPr>
      </w:pPr>
      <w:r w:rsidRPr="006E5190">
        <w:rPr>
          <w:rFonts w:cs="Arial"/>
        </w:rPr>
        <w:tab/>
      </w:r>
    </w:p>
    <w:p w14:paraId="15743DC0" w14:textId="286E87A9" w:rsidR="007176D1" w:rsidRPr="006E5190" w:rsidRDefault="007176D1" w:rsidP="007176D1">
      <w:pPr>
        <w:tabs>
          <w:tab w:val="left" w:pos="1815"/>
        </w:tabs>
        <w:rPr>
          <w:rFonts w:cs="Arial"/>
        </w:rPr>
      </w:pPr>
    </w:p>
    <w:p w14:paraId="3EFAB4FC" w14:textId="77777777" w:rsidR="007176D1" w:rsidRPr="006E5190" w:rsidRDefault="007176D1" w:rsidP="007176D1">
      <w:pPr>
        <w:tabs>
          <w:tab w:val="left" w:pos="1815"/>
        </w:tabs>
        <w:rPr>
          <w:rFonts w:cs="Arial"/>
        </w:rPr>
      </w:pPr>
      <w:r w:rsidRPr="006E5190">
        <w:rPr>
          <w:rFonts w:cs="Arial"/>
        </w:rPr>
        <w:tab/>
      </w:r>
    </w:p>
    <w:p w14:paraId="58FF2EA2" w14:textId="77777777" w:rsidR="005B7964" w:rsidRPr="006E5190" w:rsidRDefault="005B7964" w:rsidP="005B7964">
      <w:pPr>
        <w:rPr>
          <w:rFonts w:cs="Arial"/>
        </w:rPr>
      </w:pPr>
    </w:p>
    <w:p w14:paraId="1355E339" w14:textId="77777777" w:rsidR="005B7964" w:rsidRPr="006E5190" w:rsidRDefault="005B7964" w:rsidP="005B7964">
      <w:pPr>
        <w:rPr>
          <w:rFonts w:cs="Arial"/>
        </w:rPr>
      </w:pPr>
    </w:p>
    <w:p w14:paraId="0F642276" w14:textId="77777777" w:rsidR="005B7964" w:rsidRPr="006E5190" w:rsidRDefault="005B7964" w:rsidP="005B7964">
      <w:pPr>
        <w:rPr>
          <w:rFonts w:cs="Arial"/>
        </w:rPr>
      </w:pPr>
    </w:p>
    <w:p w14:paraId="5A42984D" w14:textId="77777777" w:rsidR="005B7964" w:rsidRPr="006E5190" w:rsidRDefault="005B7964" w:rsidP="005B7964">
      <w:pPr>
        <w:rPr>
          <w:rFonts w:cs="Arial"/>
        </w:rPr>
      </w:pPr>
    </w:p>
    <w:p w14:paraId="03BF5AC8" w14:textId="77777777" w:rsidR="005B7964" w:rsidRPr="006E5190" w:rsidRDefault="005B7964" w:rsidP="005B7964">
      <w:pPr>
        <w:rPr>
          <w:rFonts w:cs="Arial"/>
        </w:rPr>
      </w:pPr>
    </w:p>
    <w:p w14:paraId="28D6120A" w14:textId="77777777" w:rsidR="005B7964" w:rsidRPr="006E5190" w:rsidRDefault="005B7964" w:rsidP="005B7964">
      <w:pPr>
        <w:rPr>
          <w:rFonts w:cs="Arial"/>
        </w:rPr>
      </w:pPr>
    </w:p>
    <w:p w14:paraId="158B3CF1" w14:textId="77777777" w:rsidR="005B7964" w:rsidRPr="006E5190" w:rsidRDefault="005B7964" w:rsidP="005B7964">
      <w:pPr>
        <w:rPr>
          <w:rFonts w:cs="Arial"/>
        </w:rPr>
      </w:pPr>
    </w:p>
    <w:p w14:paraId="33235617" w14:textId="77777777" w:rsidR="005B7964" w:rsidRPr="006E5190" w:rsidRDefault="005B7964" w:rsidP="005B7964">
      <w:pPr>
        <w:rPr>
          <w:rFonts w:cs="Arial"/>
        </w:rPr>
      </w:pPr>
    </w:p>
    <w:p w14:paraId="3EBBBD6B" w14:textId="77777777" w:rsidR="005B7964" w:rsidRPr="006E5190" w:rsidRDefault="005B7964" w:rsidP="005B7964">
      <w:pPr>
        <w:rPr>
          <w:rFonts w:cs="Arial"/>
        </w:rPr>
      </w:pPr>
    </w:p>
    <w:p w14:paraId="1E3C4A1E" w14:textId="77777777" w:rsidR="005B7964" w:rsidRPr="006E5190" w:rsidRDefault="005B7964" w:rsidP="005B7964">
      <w:pPr>
        <w:rPr>
          <w:rFonts w:cs="Arial"/>
        </w:rPr>
      </w:pPr>
    </w:p>
    <w:p w14:paraId="7664DA06" w14:textId="77777777" w:rsidR="005B7964" w:rsidRPr="006E5190" w:rsidRDefault="005B7964" w:rsidP="005B7964">
      <w:pPr>
        <w:rPr>
          <w:rFonts w:cs="Arial"/>
        </w:rPr>
      </w:pPr>
    </w:p>
    <w:p w14:paraId="0D569168" w14:textId="77777777" w:rsidR="005B7964" w:rsidRPr="006E5190" w:rsidRDefault="005B7964" w:rsidP="005B7964">
      <w:pPr>
        <w:rPr>
          <w:rFonts w:cs="Arial"/>
        </w:rPr>
      </w:pPr>
    </w:p>
    <w:p w14:paraId="391569B1" w14:textId="77777777" w:rsidR="005B7964" w:rsidRPr="006E5190" w:rsidRDefault="005B7964" w:rsidP="005B7964">
      <w:pPr>
        <w:rPr>
          <w:rFonts w:cs="Arial"/>
        </w:rPr>
      </w:pPr>
    </w:p>
    <w:p w14:paraId="4653BA81" w14:textId="77777777" w:rsidR="005B7964" w:rsidRPr="006E5190" w:rsidRDefault="005B7964" w:rsidP="005B7964">
      <w:pPr>
        <w:rPr>
          <w:rFonts w:cs="Arial"/>
        </w:rPr>
      </w:pPr>
    </w:p>
    <w:p w14:paraId="083A87E8" w14:textId="77777777" w:rsidR="005B7964" w:rsidRPr="006E5190" w:rsidRDefault="005B7964" w:rsidP="005B7964">
      <w:pPr>
        <w:rPr>
          <w:rFonts w:cs="Arial"/>
        </w:rPr>
      </w:pPr>
    </w:p>
    <w:p w14:paraId="6B5DC1E6" w14:textId="77777777" w:rsidR="005B7964" w:rsidRPr="006E5190" w:rsidRDefault="005B7964" w:rsidP="005B7964">
      <w:pPr>
        <w:rPr>
          <w:rFonts w:cs="Arial"/>
        </w:rPr>
      </w:pPr>
    </w:p>
    <w:p w14:paraId="05044383" w14:textId="77777777" w:rsidR="005B7964" w:rsidRPr="006E5190" w:rsidRDefault="005B7964" w:rsidP="005B7964">
      <w:pPr>
        <w:rPr>
          <w:rFonts w:cs="Arial"/>
        </w:rPr>
      </w:pPr>
    </w:p>
    <w:p w14:paraId="56EDE651" w14:textId="77777777" w:rsidR="005B7964" w:rsidRPr="006E5190" w:rsidRDefault="005B7964" w:rsidP="005B7964">
      <w:pPr>
        <w:rPr>
          <w:rFonts w:cs="Arial"/>
        </w:rPr>
      </w:pPr>
    </w:p>
    <w:p w14:paraId="2ABA2E8D" w14:textId="77777777" w:rsidR="005B7964" w:rsidRPr="006E5190" w:rsidRDefault="005B7964" w:rsidP="005B7964">
      <w:pPr>
        <w:rPr>
          <w:rFonts w:cs="Arial"/>
        </w:rPr>
      </w:pPr>
    </w:p>
    <w:p w14:paraId="5280137C" w14:textId="77777777" w:rsidR="005B7964" w:rsidRPr="006E5190" w:rsidRDefault="005B7964" w:rsidP="005B7964">
      <w:pPr>
        <w:rPr>
          <w:rFonts w:cs="Arial"/>
        </w:rPr>
      </w:pPr>
    </w:p>
    <w:p w14:paraId="2418D965" w14:textId="77777777" w:rsidR="005B7964" w:rsidRPr="006E5190" w:rsidRDefault="005B7964" w:rsidP="005B7964">
      <w:pPr>
        <w:rPr>
          <w:rFonts w:cs="Arial"/>
        </w:rPr>
      </w:pPr>
    </w:p>
    <w:p w14:paraId="2E494FAC" w14:textId="77777777" w:rsidR="005B7964" w:rsidRPr="006E5190" w:rsidRDefault="005B7964" w:rsidP="005B7964">
      <w:pPr>
        <w:rPr>
          <w:rFonts w:cs="Arial"/>
        </w:rPr>
      </w:pPr>
    </w:p>
    <w:p w14:paraId="190048A4" w14:textId="77777777" w:rsidR="005B7964" w:rsidRPr="006E5190" w:rsidRDefault="005B7964" w:rsidP="005B7964">
      <w:pPr>
        <w:rPr>
          <w:rFonts w:cs="Arial"/>
        </w:rPr>
      </w:pPr>
    </w:p>
    <w:p w14:paraId="10E5A258" w14:textId="77777777" w:rsidR="005B7964" w:rsidRPr="006E5190" w:rsidRDefault="005B7964" w:rsidP="005B7964">
      <w:pPr>
        <w:rPr>
          <w:rFonts w:cs="Arial"/>
        </w:rPr>
      </w:pPr>
    </w:p>
    <w:p w14:paraId="7759C1DB" w14:textId="77777777" w:rsidR="005B7964" w:rsidRPr="006E5190" w:rsidRDefault="005B7964" w:rsidP="005B7964">
      <w:pPr>
        <w:rPr>
          <w:rFonts w:cs="Arial"/>
        </w:rPr>
      </w:pPr>
    </w:p>
    <w:p w14:paraId="40C77535" w14:textId="77777777" w:rsidR="005B7964" w:rsidRPr="006E5190" w:rsidRDefault="005B7964" w:rsidP="005B7964">
      <w:pPr>
        <w:rPr>
          <w:rFonts w:cs="Arial"/>
        </w:rPr>
      </w:pPr>
    </w:p>
    <w:p w14:paraId="6F1B3924" w14:textId="77777777" w:rsidR="005B7964" w:rsidRPr="006E5190" w:rsidRDefault="005B7964" w:rsidP="005B7964">
      <w:pPr>
        <w:rPr>
          <w:rFonts w:cs="Arial"/>
        </w:rPr>
      </w:pPr>
    </w:p>
    <w:p w14:paraId="05B80AAC" w14:textId="77777777" w:rsidR="005B7964" w:rsidRPr="006E5190" w:rsidRDefault="005B7964" w:rsidP="005B7964">
      <w:pPr>
        <w:rPr>
          <w:rFonts w:cs="Arial"/>
        </w:rPr>
      </w:pPr>
    </w:p>
    <w:p w14:paraId="00B038CA" w14:textId="77777777" w:rsidR="005B7964" w:rsidRPr="006E5190" w:rsidRDefault="005B7964" w:rsidP="005B7964">
      <w:pPr>
        <w:rPr>
          <w:rFonts w:cs="Arial"/>
        </w:rPr>
      </w:pPr>
    </w:p>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6E5190" w:rsidRDefault="00C374E3" w:rsidP="00AD7B08">
          <w:pPr>
            <w:pStyle w:val="Nadpisobsahu"/>
            <w:spacing w:before="0" w:after="200"/>
            <w:rPr>
              <w:rFonts w:cs="Arial"/>
            </w:rPr>
          </w:pPr>
          <w:r w:rsidRPr="006E5190">
            <w:rPr>
              <w:rFonts w:cs="Arial"/>
              <w:sz w:val="28"/>
            </w:rPr>
            <w:t>Obsah</w:t>
          </w:r>
        </w:p>
        <w:p w14:paraId="4556E9A0" w14:textId="61968057" w:rsidR="0046048C" w:rsidRPr="006E5190" w:rsidRDefault="005F7152">
          <w:pPr>
            <w:pStyle w:val="Obsah1"/>
            <w:rPr>
              <w:rFonts w:asciiTheme="minorHAnsi" w:eastAsiaTheme="minorEastAsia" w:hAnsiTheme="minorHAnsi"/>
              <w:noProof/>
              <w:kern w:val="2"/>
              <w:sz w:val="24"/>
              <w:szCs w:val="24"/>
              <w:lang w:eastAsia="cs-CZ"/>
              <w14:ligatures w14:val="standardContextual"/>
            </w:rPr>
          </w:pPr>
          <w:r w:rsidRPr="006E5190">
            <w:rPr>
              <w:rFonts w:cs="Arial"/>
            </w:rPr>
            <w:fldChar w:fldCharType="begin"/>
          </w:r>
          <w:r w:rsidRPr="006E5190">
            <w:rPr>
              <w:rFonts w:cs="Arial"/>
            </w:rPr>
            <w:instrText xml:space="preserve"> TOC \o "1-2" \h \z \u </w:instrText>
          </w:r>
          <w:r w:rsidRPr="006E5190">
            <w:rPr>
              <w:rFonts w:cs="Arial"/>
            </w:rPr>
            <w:fldChar w:fldCharType="separate"/>
          </w:r>
          <w:hyperlink w:anchor="_Toc183689432" w:history="1">
            <w:r w:rsidR="0046048C" w:rsidRPr="006E5190">
              <w:rPr>
                <w:rStyle w:val="Hypertextovodkaz"/>
                <w:noProof/>
              </w:rPr>
              <w:t>1</w:t>
            </w:r>
            <w:r w:rsidR="0046048C" w:rsidRPr="006E5190">
              <w:rPr>
                <w:rFonts w:asciiTheme="minorHAnsi" w:eastAsiaTheme="minorEastAsia" w:hAnsiTheme="minorHAnsi"/>
                <w:noProof/>
                <w:kern w:val="2"/>
                <w:sz w:val="24"/>
                <w:szCs w:val="24"/>
                <w:lang w:eastAsia="cs-CZ"/>
                <w14:ligatures w14:val="standardContextual"/>
              </w:rPr>
              <w:tab/>
            </w:r>
            <w:r w:rsidR="0046048C" w:rsidRPr="006E5190">
              <w:rPr>
                <w:rStyle w:val="Hypertextovodkaz"/>
                <w:noProof/>
              </w:rPr>
              <w:t>IDENTIFIKAČNÍ ÚDAJE</w:t>
            </w:r>
            <w:r w:rsidR="0046048C" w:rsidRPr="006E5190">
              <w:rPr>
                <w:noProof/>
                <w:webHidden/>
              </w:rPr>
              <w:tab/>
            </w:r>
            <w:r w:rsidR="0046048C" w:rsidRPr="006E5190">
              <w:rPr>
                <w:noProof/>
                <w:webHidden/>
              </w:rPr>
              <w:fldChar w:fldCharType="begin"/>
            </w:r>
            <w:r w:rsidR="0046048C" w:rsidRPr="006E5190">
              <w:rPr>
                <w:noProof/>
                <w:webHidden/>
              </w:rPr>
              <w:instrText xml:space="preserve"> PAGEREF _Toc183689432 \h </w:instrText>
            </w:r>
            <w:r w:rsidR="0046048C" w:rsidRPr="006E5190">
              <w:rPr>
                <w:noProof/>
                <w:webHidden/>
              </w:rPr>
            </w:r>
            <w:r w:rsidR="0046048C" w:rsidRPr="006E5190">
              <w:rPr>
                <w:noProof/>
                <w:webHidden/>
              </w:rPr>
              <w:fldChar w:fldCharType="separate"/>
            </w:r>
            <w:r w:rsidR="00CC174E">
              <w:rPr>
                <w:noProof/>
                <w:webHidden/>
              </w:rPr>
              <w:t>3</w:t>
            </w:r>
            <w:r w:rsidR="0046048C" w:rsidRPr="006E5190">
              <w:rPr>
                <w:noProof/>
                <w:webHidden/>
              </w:rPr>
              <w:fldChar w:fldCharType="end"/>
            </w:r>
          </w:hyperlink>
        </w:p>
        <w:p w14:paraId="324D80AF" w14:textId="2D258326"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3" w:history="1">
            <w:r w:rsidRPr="006E5190">
              <w:rPr>
                <w:rStyle w:val="Hypertextovodkaz"/>
                <w:noProof/>
              </w:rPr>
              <w:t>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VŠEOBECNÉ ÚDAJE</w:t>
            </w:r>
            <w:r w:rsidRPr="006E5190">
              <w:rPr>
                <w:noProof/>
                <w:webHidden/>
              </w:rPr>
              <w:tab/>
            </w:r>
            <w:r w:rsidRPr="006E5190">
              <w:rPr>
                <w:noProof/>
                <w:webHidden/>
              </w:rPr>
              <w:fldChar w:fldCharType="begin"/>
            </w:r>
            <w:r w:rsidRPr="006E5190">
              <w:rPr>
                <w:noProof/>
                <w:webHidden/>
              </w:rPr>
              <w:instrText xml:space="preserve"> PAGEREF _Toc183689433 \h </w:instrText>
            </w:r>
            <w:r w:rsidRPr="006E5190">
              <w:rPr>
                <w:noProof/>
                <w:webHidden/>
              </w:rPr>
            </w:r>
            <w:r w:rsidRPr="006E5190">
              <w:rPr>
                <w:noProof/>
                <w:webHidden/>
              </w:rPr>
              <w:fldChar w:fldCharType="separate"/>
            </w:r>
            <w:r w:rsidR="00CC174E">
              <w:rPr>
                <w:noProof/>
                <w:webHidden/>
              </w:rPr>
              <w:t>3</w:t>
            </w:r>
            <w:r w:rsidRPr="006E5190">
              <w:rPr>
                <w:noProof/>
                <w:webHidden/>
              </w:rPr>
              <w:fldChar w:fldCharType="end"/>
            </w:r>
          </w:hyperlink>
        </w:p>
        <w:p w14:paraId="624E8014" w14:textId="0F142F2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4" w:history="1">
            <w:r w:rsidRPr="006E5190">
              <w:rPr>
                <w:rStyle w:val="Hypertextovodkaz"/>
                <w:noProof/>
              </w:rPr>
              <w:t>2.1.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Rozsah a obsah projektu</w:t>
            </w:r>
            <w:r w:rsidRPr="006E5190">
              <w:rPr>
                <w:noProof/>
                <w:webHidden/>
              </w:rPr>
              <w:tab/>
            </w:r>
            <w:r w:rsidRPr="006E5190">
              <w:rPr>
                <w:noProof/>
                <w:webHidden/>
              </w:rPr>
              <w:fldChar w:fldCharType="begin"/>
            </w:r>
            <w:r w:rsidRPr="006E5190">
              <w:rPr>
                <w:noProof/>
                <w:webHidden/>
              </w:rPr>
              <w:instrText xml:space="preserve"> PAGEREF _Toc183689434 \h </w:instrText>
            </w:r>
            <w:r w:rsidRPr="006E5190">
              <w:rPr>
                <w:noProof/>
                <w:webHidden/>
              </w:rPr>
            </w:r>
            <w:r w:rsidRPr="006E5190">
              <w:rPr>
                <w:noProof/>
                <w:webHidden/>
              </w:rPr>
              <w:fldChar w:fldCharType="separate"/>
            </w:r>
            <w:r w:rsidR="00CC174E">
              <w:rPr>
                <w:noProof/>
                <w:webHidden/>
              </w:rPr>
              <w:t>3</w:t>
            </w:r>
            <w:r w:rsidRPr="006E5190">
              <w:rPr>
                <w:noProof/>
                <w:webHidden/>
              </w:rPr>
              <w:fldChar w:fldCharType="end"/>
            </w:r>
          </w:hyperlink>
        </w:p>
        <w:p w14:paraId="78947C8B" w14:textId="60463FB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5" w:history="1">
            <w:r w:rsidRPr="006E5190">
              <w:rPr>
                <w:rStyle w:val="Hypertextovodkaz"/>
                <w:noProof/>
              </w:rPr>
              <w:t>2.2.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Výchozí podklady a požadavky na profesi</w:t>
            </w:r>
            <w:r w:rsidRPr="006E5190">
              <w:rPr>
                <w:noProof/>
                <w:webHidden/>
              </w:rPr>
              <w:tab/>
            </w:r>
            <w:r w:rsidRPr="006E5190">
              <w:rPr>
                <w:noProof/>
                <w:webHidden/>
              </w:rPr>
              <w:fldChar w:fldCharType="begin"/>
            </w:r>
            <w:r w:rsidRPr="006E5190">
              <w:rPr>
                <w:noProof/>
                <w:webHidden/>
              </w:rPr>
              <w:instrText xml:space="preserve"> PAGEREF _Toc183689435 \h </w:instrText>
            </w:r>
            <w:r w:rsidRPr="006E5190">
              <w:rPr>
                <w:noProof/>
                <w:webHidden/>
              </w:rPr>
            </w:r>
            <w:r w:rsidRPr="006E5190">
              <w:rPr>
                <w:noProof/>
                <w:webHidden/>
              </w:rPr>
              <w:fldChar w:fldCharType="separate"/>
            </w:r>
            <w:r w:rsidR="00CC174E">
              <w:rPr>
                <w:noProof/>
                <w:webHidden/>
              </w:rPr>
              <w:t>4</w:t>
            </w:r>
            <w:r w:rsidRPr="006E5190">
              <w:rPr>
                <w:noProof/>
                <w:webHidden/>
              </w:rPr>
              <w:fldChar w:fldCharType="end"/>
            </w:r>
          </w:hyperlink>
        </w:p>
        <w:p w14:paraId="737AD54E" w14:textId="051A4EC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6" w:history="1">
            <w:r w:rsidRPr="006E5190">
              <w:rPr>
                <w:rStyle w:val="Hypertextovodkaz"/>
                <w:noProof/>
              </w:rPr>
              <w:t>2.3.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Seznam používaných zkratek</w:t>
            </w:r>
            <w:r w:rsidRPr="006E5190">
              <w:rPr>
                <w:noProof/>
                <w:webHidden/>
              </w:rPr>
              <w:tab/>
            </w:r>
            <w:r w:rsidRPr="006E5190">
              <w:rPr>
                <w:noProof/>
                <w:webHidden/>
              </w:rPr>
              <w:fldChar w:fldCharType="begin"/>
            </w:r>
            <w:r w:rsidRPr="006E5190">
              <w:rPr>
                <w:noProof/>
                <w:webHidden/>
              </w:rPr>
              <w:instrText xml:space="preserve"> PAGEREF _Toc183689436 \h </w:instrText>
            </w:r>
            <w:r w:rsidRPr="006E5190">
              <w:rPr>
                <w:noProof/>
                <w:webHidden/>
              </w:rPr>
            </w:r>
            <w:r w:rsidRPr="006E5190">
              <w:rPr>
                <w:noProof/>
                <w:webHidden/>
              </w:rPr>
              <w:fldChar w:fldCharType="separate"/>
            </w:r>
            <w:r w:rsidR="00CC174E">
              <w:rPr>
                <w:noProof/>
                <w:webHidden/>
              </w:rPr>
              <w:t>4</w:t>
            </w:r>
            <w:r w:rsidRPr="006E5190">
              <w:rPr>
                <w:noProof/>
                <w:webHidden/>
              </w:rPr>
              <w:fldChar w:fldCharType="end"/>
            </w:r>
          </w:hyperlink>
        </w:p>
        <w:p w14:paraId="4A56186E" w14:textId="0285329F"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7" w:history="1">
            <w:r w:rsidRPr="006E5190">
              <w:rPr>
                <w:rStyle w:val="Hypertextovodkaz"/>
                <w:noProof/>
              </w:rPr>
              <w:t>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VÝPIS POUŽITÝCH NOREM</w:t>
            </w:r>
            <w:r w:rsidRPr="006E5190">
              <w:rPr>
                <w:noProof/>
                <w:webHidden/>
              </w:rPr>
              <w:tab/>
            </w:r>
            <w:r w:rsidRPr="006E5190">
              <w:rPr>
                <w:noProof/>
                <w:webHidden/>
              </w:rPr>
              <w:fldChar w:fldCharType="begin"/>
            </w:r>
            <w:r w:rsidRPr="006E5190">
              <w:rPr>
                <w:noProof/>
                <w:webHidden/>
              </w:rPr>
              <w:instrText xml:space="preserve"> PAGEREF _Toc183689437 \h </w:instrText>
            </w:r>
            <w:r w:rsidRPr="006E5190">
              <w:rPr>
                <w:noProof/>
                <w:webHidden/>
              </w:rPr>
            </w:r>
            <w:r w:rsidRPr="006E5190">
              <w:rPr>
                <w:noProof/>
                <w:webHidden/>
              </w:rPr>
              <w:fldChar w:fldCharType="separate"/>
            </w:r>
            <w:r w:rsidR="00CC174E">
              <w:rPr>
                <w:noProof/>
                <w:webHidden/>
              </w:rPr>
              <w:t>5</w:t>
            </w:r>
            <w:r w:rsidRPr="006E5190">
              <w:rPr>
                <w:noProof/>
                <w:webHidden/>
              </w:rPr>
              <w:fldChar w:fldCharType="end"/>
            </w:r>
          </w:hyperlink>
        </w:p>
        <w:p w14:paraId="63F420FB" w14:textId="03B4EDE3"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8" w:history="1">
            <w:r w:rsidRPr="006E5190">
              <w:rPr>
                <w:rStyle w:val="Hypertextovodkaz"/>
                <w:noProof/>
              </w:rPr>
              <w:t>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ZÁKLADNÍ ÚDAJE</w:t>
            </w:r>
            <w:r w:rsidRPr="006E5190">
              <w:rPr>
                <w:noProof/>
                <w:webHidden/>
              </w:rPr>
              <w:tab/>
            </w:r>
            <w:r w:rsidRPr="006E5190">
              <w:rPr>
                <w:noProof/>
                <w:webHidden/>
              </w:rPr>
              <w:fldChar w:fldCharType="begin"/>
            </w:r>
            <w:r w:rsidRPr="006E5190">
              <w:rPr>
                <w:noProof/>
                <w:webHidden/>
              </w:rPr>
              <w:instrText xml:space="preserve"> PAGEREF _Toc183689438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27A2220A" w14:textId="3A6B92F0"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9" w:history="1">
            <w:r w:rsidRPr="006E5190">
              <w:rPr>
                <w:rStyle w:val="Hypertextovodkaz"/>
                <w:noProof/>
              </w:rPr>
              <w:t>4.1.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Venkovní výpočtové parametry</w:t>
            </w:r>
            <w:r w:rsidRPr="006E5190">
              <w:rPr>
                <w:noProof/>
                <w:webHidden/>
              </w:rPr>
              <w:tab/>
            </w:r>
            <w:r w:rsidRPr="006E5190">
              <w:rPr>
                <w:noProof/>
                <w:webHidden/>
              </w:rPr>
              <w:fldChar w:fldCharType="begin"/>
            </w:r>
            <w:r w:rsidRPr="006E5190">
              <w:rPr>
                <w:noProof/>
                <w:webHidden/>
              </w:rPr>
              <w:instrText xml:space="preserve"> PAGEREF _Toc183689439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12009FD8" w14:textId="70D05B9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0" w:history="1">
            <w:r w:rsidRPr="006E5190">
              <w:rPr>
                <w:rStyle w:val="Hypertextovodkaz"/>
                <w:noProof/>
              </w:rPr>
              <w:t>4.2.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Bilance energií chladu</w:t>
            </w:r>
            <w:r w:rsidRPr="006E5190">
              <w:rPr>
                <w:noProof/>
                <w:webHidden/>
              </w:rPr>
              <w:tab/>
            </w:r>
            <w:r w:rsidRPr="006E5190">
              <w:rPr>
                <w:noProof/>
                <w:webHidden/>
              </w:rPr>
              <w:fldChar w:fldCharType="begin"/>
            </w:r>
            <w:r w:rsidRPr="006E5190">
              <w:rPr>
                <w:noProof/>
                <w:webHidden/>
              </w:rPr>
              <w:instrText xml:space="preserve"> PAGEREF _Toc183689440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3D00DC83" w14:textId="69AD346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1" w:history="1">
            <w:r w:rsidRPr="006E5190">
              <w:rPr>
                <w:rStyle w:val="Hypertextovodkaz"/>
                <w:noProof/>
              </w:rPr>
              <w:t>4.3.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Parametry okruhů</w:t>
            </w:r>
            <w:r w:rsidRPr="006E5190">
              <w:rPr>
                <w:noProof/>
                <w:webHidden/>
              </w:rPr>
              <w:tab/>
            </w:r>
            <w:r w:rsidRPr="006E5190">
              <w:rPr>
                <w:noProof/>
                <w:webHidden/>
              </w:rPr>
              <w:fldChar w:fldCharType="begin"/>
            </w:r>
            <w:r w:rsidRPr="006E5190">
              <w:rPr>
                <w:noProof/>
                <w:webHidden/>
              </w:rPr>
              <w:instrText xml:space="preserve"> PAGEREF _Toc183689441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65186C86" w14:textId="2A27AFA7"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2" w:history="1">
            <w:r w:rsidRPr="006E5190">
              <w:rPr>
                <w:rStyle w:val="Hypertextovodkaz"/>
                <w:noProof/>
              </w:rPr>
              <w:t>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STÁVAJÍCÍ ŘEŠENÍ</w:t>
            </w:r>
            <w:r w:rsidRPr="006E5190">
              <w:rPr>
                <w:noProof/>
                <w:webHidden/>
              </w:rPr>
              <w:tab/>
            </w:r>
            <w:r w:rsidRPr="006E5190">
              <w:rPr>
                <w:noProof/>
                <w:webHidden/>
              </w:rPr>
              <w:fldChar w:fldCharType="begin"/>
            </w:r>
            <w:r w:rsidRPr="006E5190">
              <w:rPr>
                <w:noProof/>
                <w:webHidden/>
              </w:rPr>
              <w:instrText xml:space="preserve"> PAGEREF _Toc183689442 \h </w:instrText>
            </w:r>
            <w:r w:rsidRPr="006E5190">
              <w:rPr>
                <w:noProof/>
                <w:webHidden/>
              </w:rPr>
            </w:r>
            <w:r w:rsidRPr="006E5190">
              <w:rPr>
                <w:noProof/>
                <w:webHidden/>
              </w:rPr>
              <w:fldChar w:fldCharType="separate"/>
            </w:r>
            <w:r w:rsidR="00CC174E">
              <w:rPr>
                <w:noProof/>
                <w:webHidden/>
              </w:rPr>
              <w:t>7</w:t>
            </w:r>
            <w:r w:rsidRPr="006E5190">
              <w:rPr>
                <w:noProof/>
                <w:webHidden/>
              </w:rPr>
              <w:fldChar w:fldCharType="end"/>
            </w:r>
          </w:hyperlink>
        </w:p>
        <w:p w14:paraId="75082FD6" w14:textId="0C3F0242"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3" w:history="1">
            <w:r w:rsidRPr="006E5190">
              <w:rPr>
                <w:rStyle w:val="Hypertextovodkaz"/>
                <w:noProof/>
              </w:rPr>
              <w:t>6</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DEMONTÁŽE</w:t>
            </w:r>
            <w:r w:rsidRPr="006E5190">
              <w:rPr>
                <w:noProof/>
                <w:webHidden/>
              </w:rPr>
              <w:tab/>
            </w:r>
            <w:r w:rsidRPr="006E5190">
              <w:rPr>
                <w:noProof/>
                <w:webHidden/>
              </w:rPr>
              <w:fldChar w:fldCharType="begin"/>
            </w:r>
            <w:r w:rsidRPr="006E5190">
              <w:rPr>
                <w:noProof/>
                <w:webHidden/>
              </w:rPr>
              <w:instrText xml:space="preserve"> PAGEREF _Toc183689443 \h </w:instrText>
            </w:r>
            <w:r w:rsidRPr="006E5190">
              <w:rPr>
                <w:noProof/>
                <w:webHidden/>
              </w:rPr>
            </w:r>
            <w:r w:rsidRPr="006E5190">
              <w:rPr>
                <w:noProof/>
                <w:webHidden/>
              </w:rPr>
              <w:fldChar w:fldCharType="separate"/>
            </w:r>
            <w:r w:rsidR="00CC174E">
              <w:rPr>
                <w:noProof/>
                <w:webHidden/>
              </w:rPr>
              <w:t>8</w:t>
            </w:r>
            <w:r w:rsidRPr="006E5190">
              <w:rPr>
                <w:noProof/>
                <w:webHidden/>
              </w:rPr>
              <w:fldChar w:fldCharType="end"/>
            </w:r>
          </w:hyperlink>
        </w:p>
        <w:p w14:paraId="562018CE" w14:textId="6C2E46A1"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4" w:history="1">
            <w:r w:rsidRPr="006E5190">
              <w:rPr>
                <w:rStyle w:val="Hypertextovodkaz"/>
                <w:noProof/>
              </w:rPr>
              <w:t>7</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POPIS NAVRŽENÉHO ŘEŠENÍ</w:t>
            </w:r>
            <w:r w:rsidRPr="006E5190">
              <w:rPr>
                <w:noProof/>
                <w:webHidden/>
              </w:rPr>
              <w:tab/>
            </w:r>
            <w:r w:rsidRPr="006E5190">
              <w:rPr>
                <w:noProof/>
                <w:webHidden/>
              </w:rPr>
              <w:fldChar w:fldCharType="begin"/>
            </w:r>
            <w:r w:rsidRPr="006E5190">
              <w:rPr>
                <w:noProof/>
                <w:webHidden/>
              </w:rPr>
              <w:instrText xml:space="preserve"> PAGEREF _Toc183689444 \h </w:instrText>
            </w:r>
            <w:r w:rsidRPr="006E5190">
              <w:rPr>
                <w:noProof/>
                <w:webHidden/>
              </w:rPr>
            </w:r>
            <w:r w:rsidRPr="006E5190">
              <w:rPr>
                <w:noProof/>
                <w:webHidden/>
              </w:rPr>
              <w:fldChar w:fldCharType="separate"/>
            </w:r>
            <w:r w:rsidR="00CC174E">
              <w:rPr>
                <w:noProof/>
                <w:webHidden/>
              </w:rPr>
              <w:t>9</w:t>
            </w:r>
            <w:r w:rsidRPr="006E5190">
              <w:rPr>
                <w:noProof/>
                <w:webHidden/>
              </w:rPr>
              <w:fldChar w:fldCharType="end"/>
            </w:r>
          </w:hyperlink>
        </w:p>
        <w:p w14:paraId="28647E9D" w14:textId="4D6159BE"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5" w:history="1">
            <w:r w:rsidRPr="006E5190">
              <w:rPr>
                <w:rStyle w:val="Hypertextovodkaz"/>
                <w:noProof/>
              </w:rPr>
              <w:t>7.1.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1 – zelený okruh</w:t>
            </w:r>
            <w:r w:rsidRPr="006E5190">
              <w:rPr>
                <w:noProof/>
                <w:webHidden/>
              </w:rPr>
              <w:tab/>
            </w:r>
            <w:r w:rsidRPr="006E5190">
              <w:rPr>
                <w:noProof/>
                <w:webHidden/>
              </w:rPr>
              <w:fldChar w:fldCharType="begin"/>
            </w:r>
            <w:r w:rsidRPr="006E5190">
              <w:rPr>
                <w:noProof/>
                <w:webHidden/>
              </w:rPr>
              <w:instrText xml:space="preserve"> PAGEREF _Toc183689445 \h </w:instrText>
            </w:r>
            <w:r w:rsidRPr="006E5190">
              <w:rPr>
                <w:noProof/>
                <w:webHidden/>
              </w:rPr>
            </w:r>
            <w:r w:rsidRPr="006E5190">
              <w:rPr>
                <w:noProof/>
                <w:webHidden/>
              </w:rPr>
              <w:fldChar w:fldCharType="separate"/>
            </w:r>
            <w:r w:rsidR="00CC174E">
              <w:rPr>
                <w:noProof/>
                <w:webHidden/>
              </w:rPr>
              <w:t>9</w:t>
            </w:r>
            <w:r w:rsidRPr="006E5190">
              <w:rPr>
                <w:noProof/>
                <w:webHidden/>
              </w:rPr>
              <w:fldChar w:fldCharType="end"/>
            </w:r>
          </w:hyperlink>
        </w:p>
        <w:p w14:paraId="325A1677" w14:textId="2124CA9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6" w:history="1">
            <w:r w:rsidRPr="006E5190">
              <w:rPr>
                <w:rStyle w:val="Hypertextovodkaz"/>
                <w:noProof/>
              </w:rPr>
              <w:t>7.2.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3 – Tyrkysový okruh</w:t>
            </w:r>
            <w:r w:rsidRPr="006E5190">
              <w:rPr>
                <w:noProof/>
                <w:webHidden/>
              </w:rPr>
              <w:tab/>
            </w:r>
            <w:r w:rsidRPr="006E5190">
              <w:rPr>
                <w:noProof/>
                <w:webHidden/>
              </w:rPr>
              <w:fldChar w:fldCharType="begin"/>
            </w:r>
            <w:r w:rsidRPr="006E5190">
              <w:rPr>
                <w:noProof/>
                <w:webHidden/>
              </w:rPr>
              <w:instrText xml:space="preserve"> PAGEREF _Toc183689446 \h </w:instrText>
            </w:r>
            <w:r w:rsidRPr="006E5190">
              <w:rPr>
                <w:noProof/>
                <w:webHidden/>
              </w:rPr>
            </w:r>
            <w:r w:rsidRPr="006E5190">
              <w:rPr>
                <w:noProof/>
                <w:webHidden/>
              </w:rPr>
              <w:fldChar w:fldCharType="separate"/>
            </w:r>
            <w:r w:rsidR="00CC174E">
              <w:rPr>
                <w:noProof/>
                <w:webHidden/>
              </w:rPr>
              <w:t>11</w:t>
            </w:r>
            <w:r w:rsidRPr="006E5190">
              <w:rPr>
                <w:noProof/>
                <w:webHidden/>
              </w:rPr>
              <w:fldChar w:fldCharType="end"/>
            </w:r>
          </w:hyperlink>
        </w:p>
        <w:p w14:paraId="451CAD5F" w14:textId="37164262"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7" w:history="1">
            <w:r w:rsidRPr="006E5190">
              <w:rPr>
                <w:rStyle w:val="Hypertextovodkaz"/>
                <w:noProof/>
              </w:rPr>
              <w:t>7.3.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2 – Modrý okruh</w:t>
            </w:r>
            <w:r w:rsidRPr="006E5190">
              <w:rPr>
                <w:noProof/>
                <w:webHidden/>
              </w:rPr>
              <w:tab/>
            </w:r>
            <w:r w:rsidRPr="006E5190">
              <w:rPr>
                <w:noProof/>
                <w:webHidden/>
              </w:rPr>
              <w:fldChar w:fldCharType="begin"/>
            </w:r>
            <w:r w:rsidRPr="006E5190">
              <w:rPr>
                <w:noProof/>
                <w:webHidden/>
              </w:rPr>
              <w:instrText xml:space="preserve"> PAGEREF _Toc183689447 \h </w:instrText>
            </w:r>
            <w:r w:rsidRPr="006E5190">
              <w:rPr>
                <w:noProof/>
                <w:webHidden/>
              </w:rPr>
            </w:r>
            <w:r w:rsidRPr="006E5190">
              <w:rPr>
                <w:noProof/>
                <w:webHidden/>
              </w:rPr>
              <w:fldChar w:fldCharType="separate"/>
            </w:r>
            <w:r w:rsidR="00CC174E">
              <w:rPr>
                <w:noProof/>
                <w:webHidden/>
              </w:rPr>
              <w:t>12</w:t>
            </w:r>
            <w:r w:rsidRPr="006E5190">
              <w:rPr>
                <w:noProof/>
                <w:webHidden/>
              </w:rPr>
              <w:fldChar w:fldCharType="end"/>
            </w:r>
          </w:hyperlink>
        </w:p>
        <w:p w14:paraId="7833DCB1" w14:textId="762A08E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8" w:history="1">
            <w:r w:rsidRPr="006E5190">
              <w:rPr>
                <w:rStyle w:val="Hypertextovodkaz"/>
                <w:noProof/>
              </w:rPr>
              <w:t>7.4.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1 – Červený teplovodní okruh</w:t>
            </w:r>
            <w:r w:rsidRPr="006E5190">
              <w:rPr>
                <w:noProof/>
                <w:webHidden/>
              </w:rPr>
              <w:tab/>
            </w:r>
            <w:r w:rsidRPr="006E5190">
              <w:rPr>
                <w:noProof/>
                <w:webHidden/>
              </w:rPr>
              <w:fldChar w:fldCharType="begin"/>
            </w:r>
            <w:r w:rsidRPr="006E5190">
              <w:rPr>
                <w:noProof/>
                <w:webHidden/>
              </w:rPr>
              <w:instrText xml:space="preserve"> PAGEREF _Toc183689448 \h </w:instrText>
            </w:r>
            <w:r w:rsidRPr="006E5190">
              <w:rPr>
                <w:noProof/>
                <w:webHidden/>
              </w:rPr>
            </w:r>
            <w:r w:rsidRPr="006E5190">
              <w:rPr>
                <w:noProof/>
                <w:webHidden/>
              </w:rPr>
              <w:fldChar w:fldCharType="separate"/>
            </w:r>
            <w:r w:rsidR="00CC174E">
              <w:rPr>
                <w:noProof/>
                <w:webHidden/>
              </w:rPr>
              <w:t>14</w:t>
            </w:r>
            <w:r w:rsidRPr="006E5190">
              <w:rPr>
                <w:noProof/>
                <w:webHidden/>
              </w:rPr>
              <w:fldChar w:fldCharType="end"/>
            </w:r>
          </w:hyperlink>
        </w:p>
        <w:p w14:paraId="78A66191" w14:textId="6C5149C8"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9" w:history="1">
            <w:r w:rsidRPr="006E5190">
              <w:rPr>
                <w:rStyle w:val="Hypertextovodkaz"/>
                <w:noProof/>
              </w:rPr>
              <w:t>7.5.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2 – Žlutý teplovodní okruh</w:t>
            </w:r>
            <w:r w:rsidRPr="006E5190">
              <w:rPr>
                <w:noProof/>
                <w:webHidden/>
              </w:rPr>
              <w:tab/>
            </w:r>
            <w:r w:rsidRPr="006E5190">
              <w:rPr>
                <w:noProof/>
                <w:webHidden/>
              </w:rPr>
              <w:fldChar w:fldCharType="begin"/>
            </w:r>
            <w:r w:rsidRPr="006E5190">
              <w:rPr>
                <w:noProof/>
                <w:webHidden/>
              </w:rPr>
              <w:instrText xml:space="preserve"> PAGEREF _Toc183689449 \h </w:instrText>
            </w:r>
            <w:r w:rsidRPr="006E5190">
              <w:rPr>
                <w:noProof/>
                <w:webHidden/>
              </w:rPr>
            </w:r>
            <w:r w:rsidRPr="006E5190">
              <w:rPr>
                <w:noProof/>
                <w:webHidden/>
              </w:rPr>
              <w:fldChar w:fldCharType="separate"/>
            </w:r>
            <w:r w:rsidR="00CC174E">
              <w:rPr>
                <w:noProof/>
                <w:webHidden/>
              </w:rPr>
              <w:t>15</w:t>
            </w:r>
            <w:r w:rsidRPr="006E5190">
              <w:rPr>
                <w:noProof/>
                <w:webHidden/>
              </w:rPr>
              <w:fldChar w:fldCharType="end"/>
            </w:r>
          </w:hyperlink>
        </w:p>
        <w:p w14:paraId="21F9EDD7" w14:textId="5FD59827"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0" w:history="1">
            <w:r w:rsidRPr="006E5190">
              <w:rPr>
                <w:rStyle w:val="Hypertextovodkaz"/>
                <w:noProof/>
              </w:rPr>
              <w:t>7.6.</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3 –Hnědý teplovodní okruh - nový</w:t>
            </w:r>
            <w:r w:rsidRPr="006E5190">
              <w:rPr>
                <w:noProof/>
                <w:webHidden/>
              </w:rPr>
              <w:tab/>
            </w:r>
            <w:r w:rsidRPr="006E5190">
              <w:rPr>
                <w:noProof/>
                <w:webHidden/>
              </w:rPr>
              <w:fldChar w:fldCharType="begin"/>
            </w:r>
            <w:r w:rsidRPr="006E5190">
              <w:rPr>
                <w:noProof/>
                <w:webHidden/>
              </w:rPr>
              <w:instrText xml:space="preserve"> PAGEREF _Toc183689450 \h </w:instrText>
            </w:r>
            <w:r w:rsidRPr="006E5190">
              <w:rPr>
                <w:noProof/>
                <w:webHidden/>
              </w:rPr>
            </w:r>
            <w:r w:rsidRPr="006E5190">
              <w:rPr>
                <w:noProof/>
                <w:webHidden/>
              </w:rPr>
              <w:fldChar w:fldCharType="separate"/>
            </w:r>
            <w:r w:rsidR="00CC174E">
              <w:rPr>
                <w:noProof/>
                <w:webHidden/>
              </w:rPr>
              <w:t>16</w:t>
            </w:r>
            <w:r w:rsidRPr="006E5190">
              <w:rPr>
                <w:noProof/>
                <w:webHidden/>
              </w:rPr>
              <w:fldChar w:fldCharType="end"/>
            </w:r>
          </w:hyperlink>
        </w:p>
        <w:p w14:paraId="0C2615D1" w14:textId="12AE182E"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1" w:history="1">
            <w:r w:rsidRPr="006E5190">
              <w:rPr>
                <w:rStyle w:val="Hypertextovodkaz"/>
                <w:noProof/>
              </w:rPr>
              <w:t>7.7.</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Uvažované možnosti okruhů</w:t>
            </w:r>
            <w:r w:rsidRPr="006E5190">
              <w:rPr>
                <w:noProof/>
                <w:webHidden/>
              </w:rPr>
              <w:tab/>
            </w:r>
            <w:r w:rsidRPr="006E5190">
              <w:rPr>
                <w:noProof/>
                <w:webHidden/>
              </w:rPr>
              <w:fldChar w:fldCharType="begin"/>
            </w:r>
            <w:r w:rsidRPr="006E5190">
              <w:rPr>
                <w:noProof/>
                <w:webHidden/>
              </w:rPr>
              <w:instrText xml:space="preserve"> PAGEREF _Toc183689451 \h </w:instrText>
            </w:r>
            <w:r w:rsidRPr="006E5190">
              <w:rPr>
                <w:noProof/>
                <w:webHidden/>
              </w:rPr>
            </w:r>
            <w:r w:rsidRPr="006E5190">
              <w:rPr>
                <w:noProof/>
                <w:webHidden/>
              </w:rPr>
              <w:fldChar w:fldCharType="separate"/>
            </w:r>
            <w:r w:rsidR="00CC174E">
              <w:rPr>
                <w:noProof/>
                <w:webHidden/>
              </w:rPr>
              <w:t>18</w:t>
            </w:r>
            <w:r w:rsidRPr="006E5190">
              <w:rPr>
                <w:noProof/>
                <w:webHidden/>
              </w:rPr>
              <w:fldChar w:fldCharType="end"/>
            </w:r>
          </w:hyperlink>
        </w:p>
        <w:p w14:paraId="2C1FBC0F" w14:textId="7780CCB2"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2" w:history="1">
            <w:r w:rsidRPr="006E5190">
              <w:rPr>
                <w:rStyle w:val="Hypertextovodkaz"/>
                <w:noProof/>
              </w:rPr>
              <w:t>8</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STĚHOVACÍ TRASY</w:t>
            </w:r>
            <w:r w:rsidRPr="006E5190">
              <w:rPr>
                <w:noProof/>
                <w:webHidden/>
              </w:rPr>
              <w:tab/>
            </w:r>
            <w:r w:rsidRPr="006E5190">
              <w:rPr>
                <w:noProof/>
                <w:webHidden/>
              </w:rPr>
              <w:fldChar w:fldCharType="begin"/>
            </w:r>
            <w:r w:rsidRPr="006E5190">
              <w:rPr>
                <w:noProof/>
                <w:webHidden/>
              </w:rPr>
              <w:instrText xml:space="preserve"> PAGEREF _Toc183689452 \h </w:instrText>
            </w:r>
            <w:r w:rsidRPr="006E5190">
              <w:rPr>
                <w:noProof/>
                <w:webHidden/>
              </w:rPr>
            </w:r>
            <w:r w:rsidRPr="006E5190">
              <w:rPr>
                <w:noProof/>
                <w:webHidden/>
              </w:rPr>
              <w:fldChar w:fldCharType="separate"/>
            </w:r>
            <w:r w:rsidR="00CC174E">
              <w:rPr>
                <w:noProof/>
                <w:webHidden/>
              </w:rPr>
              <w:t>18</w:t>
            </w:r>
            <w:r w:rsidRPr="006E5190">
              <w:rPr>
                <w:noProof/>
                <w:webHidden/>
              </w:rPr>
              <w:fldChar w:fldCharType="end"/>
            </w:r>
          </w:hyperlink>
        </w:p>
        <w:p w14:paraId="587E49B7" w14:textId="7B5758E8"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3" w:history="1">
            <w:r w:rsidRPr="006E5190">
              <w:rPr>
                <w:rStyle w:val="Hypertextovodkaz"/>
                <w:noProof/>
              </w:rPr>
              <w:t>9</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ROZVODY POTRUBÍ</w:t>
            </w:r>
            <w:r w:rsidRPr="006E5190">
              <w:rPr>
                <w:noProof/>
                <w:webHidden/>
              </w:rPr>
              <w:tab/>
            </w:r>
            <w:r w:rsidRPr="006E5190">
              <w:rPr>
                <w:noProof/>
                <w:webHidden/>
              </w:rPr>
              <w:fldChar w:fldCharType="begin"/>
            </w:r>
            <w:r w:rsidRPr="006E5190">
              <w:rPr>
                <w:noProof/>
                <w:webHidden/>
              </w:rPr>
              <w:instrText xml:space="preserve"> PAGEREF _Toc183689453 \h </w:instrText>
            </w:r>
            <w:r w:rsidRPr="006E5190">
              <w:rPr>
                <w:noProof/>
                <w:webHidden/>
              </w:rPr>
            </w:r>
            <w:r w:rsidRPr="006E5190">
              <w:rPr>
                <w:noProof/>
                <w:webHidden/>
              </w:rPr>
              <w:fldChar w:fldCharType="separate"/>
            </w:r>
            <w:r w:rsidR="00CC174E">
              <w:rPr>
                <w:noProof/>
                <w:webHidden/>
              </w:rPr>
              <w:t>18</w:t>
            </w:r>
            <w:r w:rsidRPr="006E5190">
              <w:rPr>
                <w:noProof/>
                <w:webHidden/>
              </w:rPr>
              <w:fldChar w:fldCharType="end"/>
            </w:r>
          </w:hyperlink>
        </w:p>
        <w:p w14:paraId="7FDEC925" w14:textId="0C93E497"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4" w:history="1">
            <w:r w:rsidRPr="006E5190">
              <w:rPr>
                <w:rStyle w:val="Hypertextovodkaz"/>
                <w:noProof/>
              </w:rPr>
              <w:t>10</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SOUČINNOST S PROFESÍ MAR</w:t>
            </w:r>
            <w:r w:rsidRPr="006E5190">
              <w:rPr>
                <w:noProof/>
                <w:webHidden/>
              </w:rPr>
              <w:tab/>
            </w:r>
            <w:r w:rsidRPr="006E5190">
              <w:rPr>
                <w:noProof/>
                <w:webHidden/>
              </w:rPr>
              <w:fldChar w:fldCharType="begin"/>
            </w:r>
            <w:r w:rsidRPr="006E5190">
              <w:rPr>
                <w:noProof/>
                <w:webHidden/>
              </w:rPr>
              <w:instrText xml:space="preserve"> PAGEREF _Toc183689454 \h </w:instrText>
            </w:r>
            <w:r w:rsidRPr="006E5190">
              <w:rPr>
                <w:noProof/>
                <w:webHidden/>
              </w:rPr>
            </w:r>
            <w:r w:rsidRPr="006E5190">
              <w:rPr>
                <w:noProof/>
                <w:webHidden/>
              </w:rPr>
              <w:fldChar w:fldCharType="separate"/>
            </w:r>
            <w:r w:rsidR="00CC174E">
              <w:rPr>
                <w:noProof/>
                <w:webHidden/>
              </w:rPr>
              <w:t>19</w:t>
            </w:r>
            <w:r w:rsidRPr="006E5190">
              <w:rPr>
                <w:noProof/>
                <w:webHidden/>
              </w:rPr>
              <w:fldChar w:fldCharType="end"/>
            </w:r>
          </w:hyperlink>
        </w:p>
        <w:p w14:paraId="20D77E37" w14:textId="613DB206"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5" w:history="1">
            <w:r w:rsidRPr="006E5190">
              <w:rPr>
                <w:rStyle w:val="Hypertextovodkaz"/>
                <w:noProof/>
              </w:rPr>
              <w:t>11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TEPELNÉ IZOLACE</w:t>
            </w:r>
            <w:r w:rsidRPr="006E5190">
              <w:rPr>
                <w:noProof/>
                <w:webHidden/>
              </w:rPr>
              <w:tab/>
            </w:r>
            <w:r w:rsidRPr="006E5190">
              <w:rPr>
                <w:noProof/>
                <w:webHidden/>
              </w:rPr>
              <w:fldChar w:fldCharType="begin"/>
            </w:r>
            <w:r w:rsidRPr="006E5190">
              <w:rPr>
                <w:noProof/>
                <w:webHidden/>
              </w:rPr>
              <w:instrText xml:space="preserve"> PAGEREF _Toc183689455 \h </w:instrText>
            </w:r>
            <w:r w:rsidRPr="006E5190">
              <w:rPr>
                <w:noProof/>
                <w:webHidden/>
              </w:rPr>
            </w:r>
            <w:r w:rsidRPr="006E5190">
              <w:rPr>
                <w:noProof/>
                <w:webHidden/>
              </w:rPr>
              <w:fldChar w:fldCharType="separate"/>
            </w:r>
            <w:r w:rsidR="00CC174E">
              <w:rPr>
                <w:noProof/>
                <w:webHidden/>
              </w:rPr>
              <w:t>19</w:t>
            </w:r>
            <w:r w:rsidRPr="006E5190">
              <w:rPr>
                <w:noProof/>
                <w:webHidden/>
              </w:rPr>
              <w:fldChar w:fldCharType="end"/>
            </w:r>
          </w:hyperlink>
        </w:p>
        <w:p w14:paraId="0611BB82" w14:textId="2EB7645C"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6" w:history="1">
            <w:r w:rsidRPr="006E5190">
              <w:rPr>
                <w:rStyle w:val="Hypertextovodkaz"/>
                <w:noProof/>
              </w:rPr>
              <w:t>12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REGULACE</w:t>
            </w:r>
            <w:r w:rsidRPr="006E5190">
              <w:rPr>
                <w:noProof/>
                <w:webHidden/>
              </w:rPr>
              <w:tab/>
            </w:r>
            <w:r w:rsidRPr="006E5190">
              <w:rPr>
                <w:noProof/>
                <w:webHidden/>
              </w:rPr>
              <w:fldChar w:fldCharType="begin"/>
            </w:r>
            <w:r w:rsidRPr="006E5190">
              <w:rPr>
                <w:noProof/>
                <w:webHidden/>
              </w:rPr>
              <w:instrText xml:space="preserve"> PAGEREF _Toc183689456 \h </w:instrText>
            </w:r>
            <w:r w:rsidRPr="006E5190">
              <w:rPr>
                <w:noProof/>
                <w:webHidden/>
              </w:rPr>
            </w:r>
            <w:r w:rsidRPr="006E5190">
              <w:rPr>
                <w:noProof/>
                <w:webHidden/>
              </w:rPr>
              <w:fldChar w:fldCharType="separate"/>
            </w:r>
            <w:r w:rsidR="00CC174E">
              <w:rPr>
                <w:noProof/>
                <w:webHidden/>
              </w:rPr>
              <w:t>19</w:t>
            </w:r>
            <w:r w:rsidRPr="006E5190">
              <w:rPr>
                <w:noProof/>
                <w:webHidden/>
              </w:rPr>
              <w:fldChar w:fldCharType="end"/>
            </w:r>
          </w:hyperlink>
        </w:p>
        <w:p w14:paraId="71530E31" w14:textId="1371DD6D"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7" w:history="1">
            <w:r w:rsidRPr="006E5190">
              <w:rPr>
                <w:rStyle w:val="Hypertextovodkaz"/>
                <w:noProof/>
              </w:rPr>
              <w:t>13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FUNKČNÍ ZKOUŠKY ZAŘÍZENÍ</w:t>
            </w:r>
            <w:r w:rsidRPr="006E5190">
              <w:rPr>
                <w:noProof/>
                <w:webHidden/>
              </w:rPr>
              <w:tab/>
            </w:r>
            <w:r w:rsidRPr="006E5190">
              <w:rPr>
                <w:noProof/>
                <w:webHidden/>
              </w:rPr>
              <w:fldChar w:fldCharType="begin"/>
            </w:r>
            <w:r w:rsidRPr="006E5190">
              <w:rPr>
                <w:noProof/>
                <w:webHidden/>
              </w:rPr>
              <w:instrText xml:space="preserve"> PAGEREF _Toc183689457 \h </w:instrText>
            </w:r>
            <w:r w:rsidRPr="006E5190">
              <w:rPr>
                <w:noProof/>
                <w:webHidden/>
              </w:rPr>
            </w:r>
            <w:r w:rsidRPr="006E5190">
              <w:rPr>
                <w:noProof/>
                <w:webHidden/>
              </w:rPr>
              <w:fldChar w:fldCharType="separate"/>
            </w:r>
            <w:r w:rsidR="00CC174E">
              <w:rPr>
                <w:noProof/>
                <w:webHidden/>
              </w:rPr>
              <w:t>20</w:t>
            </w:r>
            <w:r w:rsidRPr="006E5190">
              <w:rPr>
                <w:noProof/>
                <w:webHidden/>
              </w:rPr>
              <w:fldChar w:fldCharType="end"/>
            </w:r>
          </w:hyperlink>
        </w:p>
        <w:p w14:paraId="1A544ED6" w14:textId="7AE35BAF"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8" w:history="1">
            <w:r w:rsidRPr="006E5190">
              <w:rPr>
                <w:rStyle w:val="Hypertextovodkaz"/>
                <w:noProof/>
              </w:rPr>
              <w:t>13.1.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Úvod</w:t>
            </w:r>
            <w:r w:rsidRPr="006E5190">
              <w:rPr>
                <w:noProof/>
                <w:webHidden/>
              </w:rPr>
              <w:tab/>
            </w:r>
            <w:r w:rsidRPr="006E5190">
              <w:rPr>
                <w:noProof/>
                <w:webHidden/>
              </w:rPr>
              <w:fldChar w:fldCharType="begin"/>
            </w:r>
            <w:r w:rsidRPr="006E5190">
              <w:rPr>
                <w:noProof/>
                <w:webHidden/>
              </w:rPr>
              <w:instrText xml:space="preserve"> PAGEREF _Toc183689458 \h </w:instrText>
            </w:r>
            <w:r w:rsidRPr="006E5190">
              <w:rPr>
                <w:noProof/>
                <w:webHidden/>
              </w:rPr>
            </w:r>
            <w:r w:rsidRPr="006E5190">
              <w:rPr>
                <w:noProof/>
                <w:webHidden/>
              </w:rPr>
              <w:fldChar w:fldCharType="separate"/>
            </w:r>
            <w:r w:rsidR="00CC174E">
              <w:rPr>
                <w:noProof/>
                <w:webHidden/>
              </w:rPr>
              <w:t>20</w:t>
            </w:r>
            <w:r w:rsidRPr="006E5190">
              <w:rPr>
                <w:noProof/>
                <w:webHidden/>
              </w:rPr>
              <w:fldChar w:fldCharType="end"/>
            </w:r>
          </w:hyperlink>
        </w:p>
        <w:p w14:paraId="2F6123E9" w14:textId="05F972F9"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9" w:history="1">
            <w:r w:rsidRPr="006E5190">
              <w:rPr>
                <w:rStyle w:val="Hypertextovodkaz"/>
                <w:noProof/>
              </w:rPr>
              <w:t>13.2.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Individuální zkoušky</w:t>
            </w:r>
            <w:r w:rsidRPr="006E5190">
              <w:rPr>
                <w:noProof/>
                <w:webHidden/>
              </w:rPr>
              <w:tab/>
            </w:r>
            <w:r w:rsidRPr="006E5190">
              <w:rPr>
                <w:noProof/>
                <w:webHidden/>
              </w:rPr>
              <w:fldChar w:fldCharType="begin"/>
            </w:r>
            <w:r w:rsidRPr="006E5190">
              <w:rPr>
                <w:noProof/>
                <w:webHidden/>
              </w:rPr>
              <w:instrText xml:space="preserve"> PAGEREF _Toc183689459 \h </w:instrText>
            </w:r>
            <w:r w:rsidRPr="006E5190">
              <w:rPr>
                <w:noProof/>
                <w:webHidden/>
              </w:rPr>
            </w:r>
            <w:r w:rsidRPr="006E5190">
              <w:rPr>
                <w:noProof/>
                <w:webHidden/>
              </w:rPr>
              <w:fldChar w:fldCharType="separate"/>
            </w:r>
            <w:r w:rsidR="00CC174E">
              <w:rPr>
                <w:noProof/>
                <w:webHidden/>
              </w:rPr>
              <w:t>20</w:t>
            </w:r>
            <w:r w:rsidRPr="006E5190">
              <w:rPr>
                <w:noProof/>
                <w:webHidden/>
              </w:rPr>
              <w:fldChar w:fldCharType="end"/>
            </w:r>
          </w:hyperlink>
        </w:p>
        <w:p w14:paraId="3CAB7604" w14:textId="51173864"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60" w:history="1">
            <w:r w:rsidRPr="006E5190">
              <w:rPr>
                <w:rStyle w:val="Hypertextovodkaz"/>
                <w:noProof/>
              </w:rPr>
              <w:t>13.3.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Komplexní zkoušky</w:t>
            </w:r>
            <w:r w:rsidRPr="006E5190">
              <w:rPr>
                <w:noProof/>
                <w:webHidden/>
              </w:rPr>
              <w:tab/>
            </w:r>
            <w:r w:rsidRPr="006E5190">
              <w:rPr>
                <w:noProof/>
                <w:webHidden/>
              </w:rPr>
              <w:fldChar w:fldCharType="begin"/>
            </w:r>
            <w:r w:rsidRPr="006E5190">
              <w:rPr>
                <w:noProof/>
                <w:webHidden/>
              </w:rPr>
              <w:instrText xml:space="preserve"> PAGEREF _Toc183689460 \h </w:instrText>
            </w:r>
            <w:r w:rsidRPr="006E5190">
              <w:rPr>
                <w:noProof/>
                <w:webHidden/>
              </w:rPr>
            </w:r>
            <w:r w:rsidRPr="006E5190">
              <w:rPr>
                <w:noProof/>
                <w:webHidden/>
              </w:rPr>
              <w:fldChar w:fldCharType="separate"/>
            </w:r>
            <w:r w:rsidR="00CC174E">
              <w:rPr>
                <w:noProof/>
                <w:webHidden/>
              </w:rPr>
              <w:t>21</w:t>
            </w:r>
            <w:r w:rsidRPr="006E5190">
              <w:rPr>
                <w:noProof/>
                <w:webHidden/>
              </w:rPr>
              <w:fldChar w:fldCharType="end"/>
            </w:r>
          </w:hyperlink>
        </w:p>
        <w:p w14:paraId="18DB3F2A" w14:textId="2FE29E23"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61" w:history="1">
            <w:r w:rsidRPr="006E5190">
              <w:rPr>
                <w:rStyle w:val="Hypertextovodkaz"/>
                <w:noProof/>
              </w:rPr>
              <w:t>14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ZÁSADY BOZP A BEZPEČNOST PRO REALIZACI A UŽÍVÁNÍ</w:t>
            </w:r>
            <w:r w:rsidRPr="006E5190">
              <w:rPr>
                <w:noProof/>
                <w:webHidden/>
              </w:rPr>
              <w:tab/>
            </w:r>
            <w:r w:rsidRPr="006E5190">
              <w:rPr>
                <w:noProof/>
                <w:webHidden/>
              </w:rPr>
              <w:fldChar w:fldCharType="begin"/>
            </w:r>
            <w:r w:rsidRPr="006E5190">
              <w:rPr>
                <w:noProof/>
                <w:webHidden/>
              </w:rPr>
              <w:instrText xml:space="preserve"> PAGEREF _Toc183689461 \h </w:instrText>
            </w:r>
            <w:r w:rsidRPr="006E5190">
              <w:rPr>
                <w:noProof/>
                <w:webHidden/>
              </w:rPr>
            </w:r>
            <w:r w:rsidRPr="006E5190">
              <w:rPr>
                <w:noProof/>
                <w:webHidden/>
              </w:rPr>
              <w:fldChar w:fldCharType="separate"/>
            </w:r>
            <w:r w:rsidR="00CC174E">
              <w:rPr>
                <w:noProof/>
                <w:webHidden/>
              </w:rPr>
              <w:t>22</w:t>
            </w:r>
            <w:r w:rsidRPr="006E5190">
              <w:rPr>
                <w:noProof/>
                <w:webHidden/>
              </w:rPr>
              <w:fldChar w:fldCharType="end"/>
            </w:r>
          </w:hyperlink>
        </w:p>
        <w:p w14:paraId="2E12DB37" w14:textId="66919C06"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62" w:history="1">
            <w:r w:rsidRPr="006E5190">
              <w:rPr>
                <w:rStyle w:val="Hypertextovodkaz"/>
                <w:noProof/>
              </w:rPr>
              <w:t>14.1.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Zásady ochrany životního prostředí</w:t>
            </w:r>
            <w:r w:rsidRPr="006E5190">
              <w:rPr>
                <w:noProof/>
                <w:webHidden/>
              </w:rPr>
              <w:tab/>
            </w:r>
            <w:r w:rsidRPr="006E5190">
              <w:rPr>
                <w:noProof/>
                <w:webHidden/>
              </w:rPr>
              <w:fldChar w:fldCharType="begin"/>
            </w:r>
            <w:r w:rsidRPr="006E5190">
              <w:rPr>
                <w:noProof/>
                <w:webHidden/>
              </w:rPr>
              <w:instrText xml:space="preserve"> PAGEREF _Toc183689462 \h </w:instrText>
            </w:r>
            <w:r w:rsidRPr="006E5190">
              <w:rPr>
                <w:noProof/>
                <w:webHidden/>
              </w:rPr>
            </w:r>
            <w:r w:rsidRPr="006E5190">
              <w:rPr>
                <w:noProof/>
                <w:webHidden/>
              </w:rPr>
              <w:fldChar w:fldCharType="separate"/>
            </w:r>
            <w:r w:rsidR="00CC174E">
              <w:rPr>
                <w:noProof/>
                <w:webHidden/>
              </w:rPr>
              <w:t>23</w:t>
            </w:r>
            <w:r w:rsidRPr="006E5190">
              <w:rPr>
                <w:noProof/>
                <w:webHidden/>
              </w:rPr>
              <w:fldChar w:fldCharType="end"/>
            </w:r>
          </w:hyperlink>
        </w:p>
        <w:p w14:paraId="2470A639" w14:textId="66BB2599"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63" w:history="1">
            <w:r w:rsidRPr="006E5190">
              <w:rPr>
                <w:rStyle w:val="Hypertextovodkaz"/>
                <w:noProof/>
              </w:rPr>
              <w:t>15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ZÁVĚR</w:t>
            </w:r>
            <w:r w:rsidRPr="006E5190">
              <w:rPr>
                <w:noProof/>
                <w:webHidden/>
              </w:rPr>
              <w:tab/>
            </w:r>
            <w:r w:rsidRPr="006E5190">
              <w:rPr>
                <w:noProof/>
                <w:webHidden/>
              </w:rPr>
              <w:fldChar w:fldCharType="begin"/>
            </w:r>
            <w:r w:rsidRPr="006E5190">
              <w:rPr>
                <w:noProof/>
                <w:webHidden/>
              </w:rPr>
              <w:instrText xml:space="preserve"> PAGEREF _Toc183689463 \h </w:instrText>
            </w:r>
            <w:r w:rsidRPr="006E5190">
              <w:rPr>
                <w:noProof/>
                <w:webHidden/>
              </w:rPr>
            </w:r>
            <w:r w:rsidRPr="006E5190">
              <w:rPr>
                <w:noProof/>
                <w:webHidden/>
              </w:rPr>
              <w:fldChar w:fldCharType="separate"/>
            </w:r>
            <w:r w:rsidR="00CC174E">
              <w:rPr>
                <w:noProof/>
                <w:webHidden/>
              </w:rPr>
              <w:t>24</w:t>
            </w:r>
            <w:r w:rsidRPr="006E5190">
              <w:rPr>
                <w:noProof/>
                <w:webHidden/>
              </w:rPr>
              <w:fldChar w:fldCharType="end"/>
            </w:r>
          </w:hyperlink>
        </w:p>
        <w:p w14:paraId="753077EA" w14:textId="10A59900" w:rsidR="00A42307" w:rsidRPr="006E5190" w:rsidRDefault="005F7152" w:rsidP="00A42307">
          <w:pPr>
            <w:rPr>
              <w:rFonts w:cs="Arial"/>
            </w:rPr>
            <w:sectPr w:rsidR="00A42307" w:rsidRPr="006E5190" w:rsidSect="007978A0">
              <w:headerReference w:type="default" r:id="rId9"/>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sidRPr="006E5190">
            <w:rPr>
              <w:rFonts w:cs="Arial"/>
            </w:rPr>
            <w:fldChar w:fldCharType="end"/>
          </w:r>
        </w:p>
      </w:sdtContent>
    </w:sdt>
    <w:p w14:paraId="18A24414" w14:textId="77777777" w:rsidR="00E605C1" w:rsidRPr="006E5190" w:rsidRDefault="00E605C1" w:rsidP="00E605C1">
      <w:pPr>
        <w:pStyle w:val="Nadpis1"/>
      </w:pPr>
      <w:bookmarkStart w:id="11" w:name="_Toc233442957"/>
      <w:bookmarkStart w:id="12" w:name="_Toc242009479"/>
      <w:bookmarkStart w:id="13" w:name="_Toc274571114"/>
      <w:bookmarkStart w:id="14" w:name="_Toc274580576"/>
      <w:bookmarkStart w:id="15" w:name="_Toc421278209"/>
      <w:bookmarkStart w:id="16" w:name="_Toc183689432"/>
      <w:bookmarkStart w:id="17" w:name="_Toc153171911"/>
      <w:bookmarkStart w:id="18" w:name="_Toc224839189"/>
      <w:bookmarkEnd w:id="0"/>
      <w:r w:rsidRPr="006E5190">
        <w:lastRenderedPageBreak/>
        <w:t>IDENTIFIKAČNÍ ÚDAJE</w:t>
      </w:r>
      <w:bookmarkEnd w:id="11"/>
      <w:bookmarkEnd w:id="12"/>
      <w:bookmarkEnd w:id="13"/>
      <w:bookmarkEnd w:id="14"/>
      <w:bookmarkEnd w:id="15"/>
      <w:bookmarkEnd w:id="16"/>
    </w:p>
    <w:p w14:paraId="241A810B" w14:textId="71CB08A3" w:rsidR="00E605C1" w:rsidRPr="006E5190" w:rsidRDefault="00E605C1" w:rsidP="00E605C1">
      <w:pPr>
        <w:pStyle w:val="Odstavce"/>
        <w:ind w:left="2124" w:hanging="2124"/>
      </w:pPr>
      <w:r w:rsidRPr="006E5190">
        <w:t>Název stavby</w:t>
      </w:r>
      <w:r w:rsidRPr="006E5190">
        <w:tab/>
      </w:r>
      <w:sdt>
        <w:sdtPr>
          <w:alias w:val="Název stavby"/>
          <w:tag w:val="Název stavby"/>
          <w:id w:val="1929543967"/>
          <w:placeholder>
            <w:docPart w:val="B0755DAE8D2B476FAB1FDB42240C0393"/>
          </w:placeholder>
          <w:text/>
        </w:sdtPr>
        <w:sdtEndPr/>
        <w:sdtContent>
          <w:r w:rsidRPr="006E5190">
            <w:t>ROZŠÍŘENÍ KAPACIT DATOVÉHO CENTRA</w:t>
          </w:r>
        </w:sdtContent>
      </w:sdt>
    </w:p>
    <w:p w14:paraId="27D54B4E" w14:textId="44F0DC07" w:rsidR="00E605C1" w:rsidRPr="006E5190" w:rsidRDefault="00E605C1" w:rsidP="00E605C1">
      <w:pPr>
        <w:pStyle w:val="Odstavce"/>
        <w:ind w:left="2124" w:hanging="2124"/>
      </w:pPr>
      <w:r w:rsidRPr="006E5190">
        <w:t>Místo stavby</w:t>
      </w:r>
      <w:r w:rsidRPr="006E5190">
        <w:tab/>
      </w:r>
      <w:proofErr w:type="gramStart"/>
      <w:r w:rsidRPr="006E5190">
        <w:t>VŠB - IT4Innovations</w:t>
      </w:r>
      <w:proofErr w:type="gramEnd"/>
      <w:r w:rsidRPr="006E5190">
        <w:t>, Studentská 6231/</w:t>
      </w:r>
      <w:proofErr w:type="gramStart"/>
      <w:r w:rsidRPr="006E5190">
        <w:t>1B</w:t>
      </w:r>
      <w:proofErr w:type="gramEnd"/>
      <w:r w:rsidRPr="006E5190">
        <w:t xml:space="preserve">, </w:t>
      </w:r>
      <w:proofErr w:type="gramStart"/>
      <w:r w:rsidRPr="006E5190">
        <w:t>Ostrava - Poruba</w:t>
      </w:r>
      <w:proofErr w:type="gramEnd"/>
      <w:r w:rsidRPr="006E5190">
        <w:t xml:space="preserve"> </w:t>
      </w:r>
    </w:p>
    <w:p w14:paraId="3CB6ADAD" w14:textId="50439C4C" w:rsidR="00E605C1" w:rsidRPr="006E5190" w:rsidRDefault="00E605C1" w:rsidP="00E605C1">
      <w:pPr>
        <w:pStyle w:val="Odstavce"/>
        <w:ind w:left="2124" w:hanging="2124"/>
      </w:pPr>
      <w:r w:rsidRPr="006E5190">
        <w:t>Investor</w:t>
      </w:r>
      <w:r w:rsidRPr="006E5190">
        <w:tab/>
        <w:t>VŠB - 17. listopadu 15/2172, Ostrava – Poruba</w:t>
      </w:r>
    </w:p>
    <w:p w14:paraId="6D9E892A" w14:textId="5E87F3DA" w:rsidR="00E605C1" w:rsidRPr="006E5190" w:rsidRDefault="00E605C1" w:rsidP="00E605C1">
      <w:pPr>
        <w:pStyle w:val="Odstavce"/>
        <w:ind w:left="2124" w:hanging="2124"/>
      </w:pPr>
      <w:r w:rsidRPr="006E5190">
        <w:t>Zpracovatel PD</w:t>
      </w:r>
      <w:r w:rsidRPr="006E5190">
        <w:tab/>
        <w:t>PRONIX s.r.o.</w:t>
      </w:r>
    </w:p>
    <w:p w14:paraId="4731A47B" w14:textId="36E0289C" w:rsidR="00E605C1" w:rsidRPr="006E5190" w:rsidRDefault="00E605C1" w:rsidP="00E605C1">
      <w:pPr>
        <w:pStyle w:val="Odstavce"/>
        <w:ind w:left="2124" w:hanging="2124"/>
      </w:pPr>
      <w:r w:rsidRPr="006E5190">
        <w:t>Datum zpracování</w:t>
      </w:r>
      <w:r w:rsidRPr="006E5190">
        <w:tab/>
        <w:t>10/20</w:t>
      </w:r>
      <w:bookmarkStart w:id="19" w:name="_Toc234332560"/>
      <w:r w:rsidRPr="006E5190">
        <w:t>24</w:t>
      </w:r>
    </w:p>
    <w:p w14:paraId="2AE3D676" w14:textId="77777777" w:rsidR="0009318E" w:rsidRPr="006E5190" w:rsidRDefault="0009318E" w:rsidP="0009318E">
      <w:pPr>
        <w:rPr>
          <w:rFonts w:cs="Arial"/>
        </w:rPr>
      </w:pPr>
      <w:r w:rsidRPr="006E5190">
        <w:rPr>
          <w:rFonts w:cs="Arial"/>
          <w:b/>
          <w:bCs/>
        </w:rPr>
        <w:t>Tato projektová dokumentace je duševním vlastnictvím společnosti PRONIX s.r.o. a je chráněna autorským zákonem.</w:t>
      </w:r>
    </w:p>
    <w:bookmarkEnd w:id="17"/>
    <w:bookmarkEnd w:id="18"/>
    <w:bookmarkEnd w:id="19"/>
    <w:p w14:paraId="2ECD64D6" w14:textId="77777777" w:rsidR="00E605C1" w:rsidRPr="006E5190" w:rsidRDefault="00E605C1" w:rsidP="00E605C1">
      <w:pPr>
        <w:pStyle w:val="Nadpis1"/>
        <w:numPr>
          <w:ilvl w:val="0"/>
          <w:numId w:val="0"/>
        </w:numPr>
        <w:ind w:left="357"/>
      </w:pPr>
    </w:p>
    <w:p w14:paraId="47A7A515" w14:textId="2D1236CF" w:rsidR="007E1008" w:rsidRPr="006E5190" w:rsidRDefault="007E1008" w:rsidP="007E1008">
      <w:pPr>
        <w:pStyle w:val="Nadpis1"/>
      </w:pPr>
      <w:bookmarkStart w:id="20" w:name="_Toc183689433"/>
      <w:r w:rsidRPr="006E5190">
        <w:t>VŠEOBECNÉ ÚDAJE</w:t>
      </w:r>
      <w:bookmarkEnd w:id="20"/>
    </w:p>
    <w:p w14:paraId="40C1D0E1" w14:textId="474EE7E3" w:rsidR="007E1008" w:rsidRPr="006E5190" w:rsidRDefault="007E1008" w:rsidP="007E1008">
      <w:pPr>
        <w:pStyle w:val="Nadpis2"/>
      </w:pPr>
      <w:bookmarkStart w:id="21" w:name="_Toc183689434"/>
      <w:r w:rsidRPr="006E5190">
        <w:t>Rozsah</w:t>
      </w:r>
      <w:r w:rsidR="00D121FB" w:rsidRPr="006E5190">
        <w:t xml:space="preserve"> a </w:t>
      </w:r>
      <w:r w:rsidRPr="006E5190">
        <w:t>obsah projektu</w:t>
      </w:r>
      <w:bookmarkEnd w:id="21"/>
    </w:p>
    <w:p w14:paraId="2408A9AF" w14:textId="739D9C2C" w:rsidR="007E1008" w:rsidRPr="006E5190" w:rsidRDefault="007E1008" w:rsidP="007E1008">
      <w:r w:rsidRPr="006E5190">
        <w:t xml:space="preserve">Předmětem této dokumentace </w:t>
      </w:r>
      <w:r w:rsidR="004C1678" w:rsidRPr="006E5190">
        <w:t>úprava a rozšíření systému chlazení</w:t>
      </w:r>
      <w:r w:rsidR="00D121FB" w:rsidRPr="006E5190">
        <w:t xml:space="preserve"> v </w:t>
      </w:r>
      <w:r w:rsidRPr="006E5190">
        <w:t>souvislosti s</w:t>
      </w:r>
      <w:r w:rsidR="00697BA9" w:rsidRPr="006E5190">
        <w:t> rozšířením kapacit</w:t>
      </w:r>
      <w:r w:rsidRPr="006E5190">
        <w:t xml:space="preserve"> </w:t>
      </w:r>
      <w:r w:rsidR="00697BA9" w:rsidRPr="006E5190">
        <w:t xml:space="preserve">datového </w:t>
      </w:r>
      <w:r w:rsidRPr="006E5190">
        <w:t>centra</w:t>
      </w:r>
      <w:r w:rsidR="008A3184" w:rsidRPr="006E5190">
        <w:t xml:space="preserve"> IT4Inovation</w:t>
      </w:r>
      <w:r w:rsidR="00D121FB" w:rsidRPr="006E5190">
        <w:t xml:space="preserve"> </w:t>
      </w:r>
      <w:r w:rsidRPr="006E5190">
        <w:t xml:space="preserve">na parcele </w:t>
      </w:r>
      <w:proofErr w:type="spellStart"/>
      <w:r w:rsidR="00D121FB" w:rsidRPr="006E5190">
        <w:t>parc</w:t>
      </w:r>
      <w:proofErr w:type="spellEnd"/>
      <w:r w:rsidR="00D121FB" w:rsidRPr="006E5190">
        <w:t>. č.</w:t>
      </w:r>
      <w:r w:rsidR="00C50FD0" w:rsidRPr="006E5190">
        <w:t xml:space="preserve"> 1643/36</w:t>
      </w:r>
      <w:r w:rsidR="00D121FB" w:rsidRPr="006E5190">
        <w:t xml:space="preserve"> v </w:t>
      </w:r>
      <w:proofErr w:type="spellStart"/>
      <w:r w:rsidRPr="006E5190">
        <w:t>k.ú</w:t>
      </w:r>
      <w:proofErr w:type="spellEnd"/>
      <w:r w:rsidRPr="006E5190">
        <w:t>. Poruba (okres Ostrava-město);715174</w:t>
      </w:r>
      <w:r w:rsidR="00C50FD0" w:rsidRPr="006E5190">
        <w:t>.</w:t>
      </w:r>
    </w:p>
    <w:p w14:paraId="5FC4E1BC" w14:textId="77777777" w:rsidR="004C1678" w:rsidRPr="006E5190" w:rsidRDefault="004C1678" w:rsidP="007E1008"/>
    <w:p w14:paraId="005E4F84" w14:textId="007D3E1F" w:rsidR="007E1008" w:rsidRPr="006E5190" w:rsidRDefault="007E1008" w:rsidP="007E1008">
      <w:r w:rsidRPr="006E5190">
        <w:t>Stavba je vyvolaná požadavkem stavebníka. Projektová dokumentace byla zpracována dle požadavků zadání</w:t>
      </w:r>
      <w:r w:rsidR="00D121FB" w:rsidRPr="006E5190">
        <w:t xml:space="preserve"> a </w:t>
      </w:r>
      <w:r w:rsidRPr="006E5190">
        <w:t>navržené řešení vychází</w:t>
      </w:r>
      <w:r w:rsidR="00D121FB" w:rsidRPr="006E5190">
        <w:t xml:space="preserve"> z </w:t>
      </w:r>
      <w:r w:rsidRPr="006E5190">
        <w:t>dostupných podkladů</w:t>
      </w:r>
      <w:r w:rsidR="00D121FB" w:rsidRPr="006E5190">
        <w:t xml:space="preserve"> a </w:t>
      </w:r>
      <w:r w:rsidRPr="006E5190">
        <w:t>informací</w:t>
      </w:r>
      <w:r w:rsidR="00D121FB" w:rsidRPr="006E5190">
        <w:t xml:space="preserve"> v </w:t>
      </w:r>
      <w:r w:rsidRPr="006E5190">
        <w:t>době zpracování projektu.</w:t>
      </w:r>
    </w:p>
    <w:p w14:paraId="2573ADA7" w14:textId="34EC8D22" w:rsidR="007E1008" w:rsidRPr="006E5190" w:rsidRDefault="007E1008" w:rsidP="007E1008">
      <w:r w:rsidRPr="006E5190">
        <w:t>Řešený projekt je drobnou stavbou ve smyslu</w:t>
      </w:r>
      <w:r w:rsidR="00D121FB" w:rsidRPr="006E5190">
        <w:t xml:space="preserve"> § </w:t>
      </w:r>
      <w:r w:rsidRPr="006E5190">
        <w:t xml:space="preserve">5 </w:t>
      </w:r>
      <w:r w:rsidR="00D121FB" w:rsidRPr="006E5190">
        <w:t>odst. </w:t>
      </w:r>
      <w:r w:rsidRPr="006E5190">
        <w:t xml:space="preserve">2 </w:t>
      </w:r>
      <w:r w:rsidR="00D121FB" w:rsidRPr="006E5190">
        <w:t>písm. </w:t>
      </w:r>
      <w:r w:rsidRPr="006E5190">
        <w:t>a) zákona</w:t>
      </w:r>
      <w:r w:rsidR="00D121FB" w:rsidRPr="006E5190">
        <w:t xml:space="preserve"> č. </w:t>
      </w:r>
      <w:r w:rsidRPr="006E5190">
        <w:t>283/2021</w:t>
      </w:r>
      <w:r w:rsidR="00D121FB" w:rsidRPr="006E5190">
        <w:t> Sb.</w:t>
      </w:r>
      <w:r w:rsidRPr="006E5190">
        <w:t>, stavební zákon, ve znění pozdějších předpisů.</w:t>
      </w:r>
    </w:p>
    <w:p w14:paraId="73843D63" w14:textId="2347A0E8" w:rsidR="007E1008" w:rsidRPr="006E5190" w:rsidRDefault="00D121FB" w:rsidP="007E1008">
      <w:r w:rsidRPr="006E5190">
        <w:t>Dle § </w:t>
      </w:r>
      <w:r w:rsidR="007E1008" w:rsidRPr="006E5190">
        <w:t>171 zákona</w:t>
      </w:r>
      <w:r w:rsidRPr="006E5190">
        <w:t xml:space="preserve"> č. </w:t>
      </w:r>
      <w:r w:rsidR="007E1008" w:rsidRPr="006E5190">
        <w:t>283/2021</w:t>
      </w:r>
      <w:r w:rsidRPr="006E5190">
        <w:t> Sb.</w:t>
      </w:r>
      <w:r w:rsidR="007E1008" w:rsidRPr="006E5190">
        <w:t>, stavební zákon, ve znění pozdějších předpisů, nevyžaduje řešený záměr povolení.</w:t>
      </w:r>
    </w:p>
    <w:p w14:paraId="470A5B49" w14:textId="35B913BB" w:rsidR="007E1008" w:rsidRPr="006E5190" w:rsidRDefault="00D121FB" w:rsidP="007E1008">
      <w:r w:rsidRPr="006E5190">
        <w:t>Dle </w:t>
      </w:r>
      <w:r w:rsidR="007E1008" w:rsidRPr="006E5190">
        <w:t>zákona</w:t>
      </w:r>
      <w:r w:rsidRPr="006E5190">
        <w:t xml:space="preserve"> č. </w:t>
      </w:r>
      <w:r w:rsidR="007E1008" w:rsidRPr="006E5190">
        <w:t>134/2016</w:t>
      </w:r>
      <w:r w:rsidRPr="006E5190">
        <w:t> Sb.</w:t>
      </w:r>
      <w:r w:rsidR="007E1008" w:rsidRPr="006E5190">
        <w:t>,</w:t>
      </w:r>
      <w:r w:rsidRPr="006E5190">
        <w:t xml:space="preserve"> o </w:t>
      </w:r>
      <w:r w:rsidR="007E1008" w:rsidRPr="006E5190">
        <w:t>zadávání veřejných zakázek, ve znění pozdějších předpisů,</w:t>
      </w:r>
      <w:r w:rsidRPr="006E5190">
        <w:t xml:space="preserve"> § </w:t>
      </w:r>
      <w:r w:rsidR="007E1008" w:rsidRPr="006E5190">
        <w:t>92, se má za to, že technické podmínky jsou stanoveny</w:t>
      </w:r>
      <w:r w:rsidRPr="006E5190">
        <w:t xml:space="preserve"> v </w:t>
      </w:r>
      <w:r w:rsidR="007E1008" w:rsidRPr="006E5190">
        <w:t>podrobnostech nezbytných pro účast dodavatele</w:t>
      </w:r>
      <w:r w:rsidRPr="006E5190">
        <w:t xml:space="preserve"> v </w:t>
      </w:r>
      <w:r w:rsidR="007E1008" w:rsidRPr="006E5190">
        <w:t>zadávacím řízení, pokud zadávací dokumentace veřejných zakázek na stavební práce obsahuje dokumentaci</w:t>
      </w:r>
      <w:r w:rsidRPr="006E5190">
        <w:t xml:space="preserve"> v </w:t>
      </w:r>
      <w:r w:rsidR="007E1008" w:rsidRPr="006E5190">
        <w:t>rozsahu stanoveném vyhláškou, spolu se soupisem stavebních prací, dodávek</w:t>
      </w:r>
      <w:r w:rsidRPr="006E5190">
        <w:t xml:space="preserve"> a </w:t>
      </w:r>
      <w:r w:rsidR="007E1008" w:rsidRPr="006E5190">
        <w:t>služeb</w:t>
      </w:r>
      <w:r w:rsidRPr="006E5190">
        <w:t xml:space="preserve"> s </w:t>
      </w:r>
      <w:r w:rsidR="007E1008" w:rsidRPr="006E5190">
        <w:t>výkazem výměr</w:t>
      </w:r>
      <w:r w:rsidRPr="006E5190">
        <w:t xml:space="preserve"> v </w:t>
      </w:r>
      <w:r w:rsidR="007E1008" w:rsidRPr="006E5190">
        <w:t xml:space="preserve">rozsahu stanoveném vyhláškou. </w:t>
      </w:r>
      <w:r w:rsidRPr="006E5190">
        <w:t>Dle </w:t>
      </w:r>
      <w:r w:rsidR="007E1008" w:rsidRPr="006E5190">
        <w:t xml:space="preserve">ustanovení </w:t>
      </w:r>
      <w:r w:rsidRPr="006E5190">
        <w:t>odst. </w:t>
      </w:r>
      <w:r w:rsidR="007E1008" w:rsidRPr="006E5190">
        <w:t>2 mohou být tyto dokumenty částečně nebo zcela nahrazeny jinými požadavky na výkon nebo funkci.</w:t>
      </w:r>
    </w:p>
    <w:p w14:paraId="6A297729" w14:textId="699BA19B" w:rsidR="007E1008" w:rsidRPr="006E5190" w:rsidRDefault="007E1008" w:rsidP="007E1008">
      <w:r w:rsidRPr="006E5190">
        <w:t>Tato dokumentace je zpracována jako zadávací dokumentace veřejné zakázky na stavební práce podle</w:t>
      </w:r>
      <w:r w:rsidR="00D121FB" w:rsidRPr="006E5190">
        <w:t xml:space="preserve"> § </w:t>
      </w:r>
      <w:r w:rsidRPr="006E5190">
        <w:t xml:space="preserve">92 </w:t>
      </w:r>
      <w:r w:rsidR="00D121FB" w:rsidRPr="006E5190">
        <w:t>odst. </w:t>
      </w:r>
      <w:r w:rsidRPr="006E5190">
        <w:t>2 zákona</w:t>
      </w:r>
      <w:r w:rsidR="00D121FB" w:rsidRPr="006E5190">
        <w:t xml:space="preserve"> č. </w:t>
      </w:r>
      <w:r w:rsidRPr="006E5190">
        <w:t>134/2016</w:t>
      </w:r>
      <w:r w:rsidR="00D121FB" w:rsidRPr="006E5190">
        <w:t> Sb.</w:t>
      </w:r>
      <w:r w:rsidRPr="006E5190">
        <w:t>,</w:t>
      </w:r>
      <w:r w:rsidR="00D121FB" w:rsidRPr="006E5190">
        <w:t xml:space="preserve"> o </w:t>
      </w:r>
      <w:r w:rsidRPr="006E5190">
        <w:t>zadávání veřejných zakázek, ve znění pozdějších předpisů, kdy je dokumentace</w:t>
      </w:r>
      <w:r w:rsidR="00D121FB" w:rsidRPr="006E5190">
        <w:t xml:space="preserve"> v </w:t>
      </w:r>
      <w:r w:rsidRPr="006E5190">
        <w:t>rozsahu stanoveném vyhláškou Ministerstva pro místní rozvoj zcela nahrazena jinými požadavky na výkon nebo funkci.</w:t>
      </w:r>
    </w:p>
    <w:p w14:paraId="45D10470" w14:textId="0E05E9BE" w:rsidR="007E1008" w:rsidRPr="006E5190" w:rsidRDefault="007E1008" w:rsidP="007E1008">
      <w:r w:rsidRPr="006E5190">
        <w:t>Tato dokumentace je zpracována ve stupni pro provádění stavby ve smyslu</w:t>
      </w:r>
      <w:r w:rsidR="00D121FB" w:rsidRPr="006E5190">
        <w:t xml:space="preserve"> § </w:t>
      </w:r>
      <w:r w:rsidRPr="006E5190">
        <w:t xml:space="preserve">157 </w:t>
      </w:r>
      <w:r w:rsidR="00D121FB" w:rsidRPr="006E5190">
        <w:t>odst. </w:t>
      </w:r>
      <w:r w:rsidRPr="006E5190">
        <w:t xml:space="preserve">1 </w:t>
      </w:r>
      <w:r w:rsidR="00D121FB" w:rsidRPr="006E5190">
        <w:t>písm. </w:t>
      </w:r>
      <w:r w:rsidRPr="006E5190">
        <w:t>d) zákona</w:t>
      </w:r>
      <w:r w:rsidR="00D121FB" w:rsidRPr="006E5190">
        <w:t xml:space="preserve"> č. </w:t>
      </w:r>
      <w:r w:rsidRPr="006E5190">
        <w:t>283/2021</w:t>
      </w:r>
      <w:r w:rsidR="00D121FB" w:rsidRPr="006E5190">
        <w:t> Sb.</w:t>
      </w:r>
      <w:r w:rsidRPr="006E5190">
        <w:t>, stavební zákon, ve znění pozdějších předpisů.</w:t>
      </w:r>
      <w:r w:rsidR="00D121FB" w:rsidRPr="006E5190">
        <w:t xml:space="preserve"> </w:t>
      </w:r>
      <w:r w:rsidRPr="006E5190">
        <w:t>Obsahově pak dokumentace splňuje náležitosti dle</w:t>
      </w:r>
      <w:r w:rsidR="00D121FB" w:rsidRPr="006E5190">
        <w:t xml:space="preserve"> § </w:t>
      </w:r>
      <w:r w:rsidRPr="006E5190">
        <w:t xml:space="preserve">7 </w:t>
      </w:r>
      <w:r w:rsidR="00D121FB" w:rsidRPr="006E5190">
        <w:t>odst. </w:t>
      </w:r>
      <w:r w:rsidRPr="006E5190">
        <w:t>1 (dle Přílohy</w:t>
      </w:r>
      <w:r w:rsidR="00D121FB" w:rsidRPr="006E5190">
        <w:t xml:space="preserve"> č. </w:t>
      </w:r>
      <w:r w:rsidRPr="006E5190">
        <w:t>8) vyhlášky</w:t>
      </w:r>
      <w:r w:rsidR="00D121FB" w:rsidRPr="006E5190">
        <w:t xml:space="preserve"> č. </w:t>
      </w:r>
      <w:r w:rsidRPr="006E5190">
        <w:t>131/2024</w:t>
      </w:r>
      <w:r w:rsidR="00D121FB" w:rsidRPr="006E5190">
        <w:t> Sb.</w:t>
      </w:r>
      <w:r w:rsidRPr="006E5190">
        <w:t>,</w:t>
      </w:r>
      <w:r w:rsidR="00D121FB" w:rsidRPr="006E5190">
        <w:t xml:space="preserve"> o </w:t>
      </w:r>
      <w:r w:rsidRPr="006E5190">
        <w:t>dokumentaci staveb.</w:t>
      </w:r>
    </w:p>
    <w:p w14:paraId="15E65678" w14:textId="31DC215F" w:rsidR="007E1008" w:rsidRPr="006E5190" w:rsidRDefault="007E1008" w:rsidP="007E1008">
      <w:r w:rsidRPr="006E5190">
        <w:t>Tato dokumentace nenahrazuje pracovní</w:t>
      </w:r>
      <w:r w:rsidR="00D121FB" w:rsidRPr="006E5190">
        <w:t xml:space="preserve"> a </w:t>
      </w:r>
      <w:r w:rsidRPr="006E5190">
        <w:t>technologické postupy, které má zhotovitel povinnost zabezpečit</w:t>
      </w:r>
      <w:r w:rsidR="00D121FB" w:rsidRPr="006E5190">
        <w:t xml:space="preserve"> z </w:t>
      </w:r>
      <w:r w:rsidRPr="006E5190">
        <w:t>hlediska zajištění bezpečnosti</w:t>
      </w:r>
      <w:r w:rsidR="00D121FB" w:rsidRPr="006E5190">
        <w:t xml:space="preserve"> a </w:t>
      </w:r>
      <w:r w:rsidRPr="006E5190">
        <w:t>ochrany zdraví při práci na staveništích dle požadavků</w:t>
      </w:r>
      <w:r w:rsidR="00D121FB" w:rsidRPr="006E5190">
        <w:t xml:space="preserve"> § </w:t>
      </w:r>
      <w:r w:rsidRPr="006E5190">
        <w:t>3</w:t>
      </w:r>
      <w:r w:rsidR="00D121FB" w:rsidRPr="006E5190">
        <w:t xml:space="preserve"> a </w:t>
      </w:r>
      <w:r w:rsidRPr="006E5190">
        <w:t>Přílohy</w:t>
      </w:r>
      <w:r w:rsidR="00D121FB" w:rsidRPr="006E5190">
        <w:t xml:space="preserve"> č. </w:t>
      </w:r>
      <w:r w:rsidRPr="006E5190">
        <w:t>3 nařízení vlády</w:t>
      </w:r>
      <w:r w:rsidR="00D121FB" w:rsidRPr="006E5190">
        <w:t xml:space="preserve"> č. </w:t>
      </w:r>
      <w:r w:rsidRPr="006E5190">
        <w:t>591/2006</w:t>
      </w:r>
      <w:r w:rsidR="00D121FB" w:rsidRPr="006E5190">
        <w:t> Sb.</w:t>
      </w:r>
      <w:r w:rsidRPr="006E5190">
        <w:t>,</w:t>
      </w:r>
      <w:r w:rsidR="00D121FB" w:rsidRPr="006E5190">
        <w:t xml:space="preserve"> o </w:t>
      </w:r>
      <w:r w:rsidRPr="006E5190">
        <w:t>bližších minimálních požadavcích na bezpečnost</w:t>
      </w:r>
      <w:r w:rsidR="00D121FB" w:rsidRPr="006E5190">
        <w:t xml:space="preserve"> a </w:t>
      </w:r>
      <w:r w:rsidRPr="006E5190">
        <w:t>ochranu zdraví při práci na staveništích, ve znění pozdějších předpisů.</w:t>
      </w:r>
    </w:p>
    <w:p w14:paraId="6BFCA36B" w14:textId="77777777" w:rsidR="007E1008" w:rsidRPr="006E5190" w:rsidRDefault="007E1008" w:rsidP="007E1008">
      <w:pPr>
        <w:pStyle w:val="Nadpis3"/>
      </w:pPr>
      <w:r w:rsidRPr="006E5190">
        <w:t>Projekt neřeší</w:t>
      </w:r>
    </w:p>
    <w:p w14:paraId="3564F386" w14:textId="4C9381D8" w:rsidR="007E1008" w:rsidRPr="006E5190" w:rsidRDefault="00527263" w:rsidP="001A1F44">
      <w:pPr>
        <w:pStyle w:val="Odrky"/>
      </w:pPr>
      <w:r w:rsidRPr="006E5190">
        <w:t>Část chlazení záložních zdrojů</w:t>
      </w:r>
    </w:p>
    <w:p w14:paraId="77E2F259" w14:textId="1E822333" w:rsidR="00527263" w:rsidRPr="006E5190" w:rsidRDefault="00527263" w:rsidP="001A1F44">
      <w:pPr>
        <w:pStyle w:val="Odrky"/>
      </w:pPr>
      <w:r w:rsidRPr="006E5190">
        <w:t>Chlazení jiných prostor než prostoru datového centra</w:t>
      </w:r>
    </w:p>
    <w:p w14:paraId="16C50724" w14:textId="5197C15A" w:rsidR="007E1008" w:rsidRPr="006E5190" w:rsidRDefault="007E1008" w:rsidP="007E1008">
      <w:pPr>
        <w:pStyle w:val="Nadpis2"/>
      </w:pPr>
      <w:bookmarkStart w:id="22" w:name="_Toc183689435"/>
      <w:r w:rsidRPr="006E5190">
        <w:lastRenderedPageBreak/>
        <w:t>Výchozí podklady</w:t>
      </w:r>
      <w:r w:rsidR="00D121FB" w:rsidRPr="006E5190">
        <w:t xml:space="preserve"> a </w:t>
      </w:r>
      <w:r w:rsidRPr="006E5190">
        <w:t>požadavky na profesi</w:t>
      </w:r>
      <w:bookmarkEnd w:id="22"/>
    </w:p>
    <w:p w14:paraId="340AA341" w14:textId="5AF9C88C" w:rsidR="007E1008" w:rsidRPr="006E5190" w:rsidRDefault="007E1008" w:rsidP="007E1008">
      <w:pPr>
        <w:pStyle w:val="Odrky"/>
      </w:pPr>
      <w:r w:rsidRPr="006E5190">
        <w:t>zadání</w:t>
      </w:r>
      <w:r w:rsidR="00D121FB" w:rsidRPr="006E5190">
        <w:t xml:space="preserve"> a </w:t>
      </w:r>
      <w:r w:rsidRPr="006E5190">
        <w:t>požadavky objednatele</w:t>
      </w:r>
    </w:p>
    <w:p w14:paraId="1E2963F0" w14:textId="77777777" w:rsidR="007E1008" w:rsidRPr="006E5190" w:rsidRDefault="007E1008" w:rsidP="007E1008">
      <w:pPr>
        <w:pStyle w:val="Odrky"/>
      </w:pPr>
      <w:r w:rsidRPr="006E5190">
        <w:t>stavební půdorysy</w:t>
      </w:r>
    </w:p>
    <w:p w14:paraId="52999AE8" w14:textId="306E5F70" w:rsidR="007E1008" w:rsidRPr="006E5190" w:rsidRDefault="00527263" w:rsidP="007E1008">
      <w:pPr>
        <w:pStyle w:val="Odrky"/>
      </w:pPr>
      <w:r w:rsidRPr="006E5190">
        <w:t>Studie rozšíření chlazení datového centra IT4</w:t>
      </w:r>
    </w:p>
    <w:p w14:paraId="16DA13D2" w14:textId="5EDA482A" w:rsidR="007E1008" w:rsidRPr="006E5190" w:rsidRDefault="007E1008" w:rsidP="007E1008">
      <w:pPr>
        <w:pStyle w:val="Odrky"/>
      </w:pPr>
      <w:r w:rsidRPr="006E5190">
        <w:t xml:space="preserve">mapové podklady Seznam.cz, a.s., Google Street </w:t>
      </w:r>
      <w:proofErr w:type="spellStart"/>
      <w:r w:rsidRPr="006E5190">
        <w:t>View</w:t>
      </w:r>
      <w:proofErr w:type="spellEnd"/>
      <w:r w:rsidR="00D121FB" w:rsidRPr="006E5190">
        <w:t xml:space="preserve"> a </w:t>
      </w:r>
      <w:r w:rsidRPr="006E5190">
        <w:t>nahlizenidokn.cuzk.cz</w:t>
      </w:r>
    </w:p>
    <w:p w14:paraId="29C03962" w14:textId="27C6FA08" w:rsidR="007E1008" w:rsidRPr="006E5190" w:rsidRDefault="007E1008" w:rsidP="007E1008">
      <w:pPr>
        <w:pStyle w:val="Odrky"/>
      </w:pPr>
      <w:r w:rsidRPr="006E5190">
        <w:t>legislativní předpisy, technické normy</w:t>
      </w:r>
      <w:r w:rsidR="00D121FB" w:rsidRPr="006E5190">
        <w:t xml:space="preserve"> a </w:t>
      </w:r>
      <w:r w:rsidRPr="006E5190">
        <w:t>katalogy, platné</w:t>
      </w:r>
      <w:r w:rsidR="00D121FB" w:rsidRPr="006E5190">
        <w:t xml:space="preserve"> v </w:t>
      </w:r>
      <w:r w:rsidRPr="006E5190">
        <w:t>době zpracování projektu</w:t>
      </w:r>
    </w:p>
    <w:p w14:paraId="3EAADDF2" w14:textId="77777777" w:rsidR="007E1008" w:rsidRPr="006E5190" w:rsidRDefault="007E1008" w:rsidP="007E1008">
      <w:pPr>
        <w:pStyle w:val="Nadpis2"/>
      </w:pPr>
      <w:bookmarkStart w:id="23" w:name="_Toc183689436"/>
      <w:r w:rsidRPr="006E5190">
        <w:t>Seznam používaných zkratek</w:t>
      </w:r>
      <w:bookmarkEnd w:id="23"/>
    </w:p>
    <w:p w14:paraId="776535CE" w14:textId="1550290D" w:rsidR="007E1008" w:rsidRPr="006E5190" w:rsidRDefault="007E1008" w:rsidP="007E1008">
      <w:pPr>
        <w:pStyle w:val="Odsazen1"/>
      </w:pPr>
      <w:r w:rsidRPr="006E5190">
        <w:t>CHL</w:t>
      </w:r>
      <w:r w:rsidRPr="006E5190">
        <w:tab/>
        <w:t>technologie chlazení</w:t>
      </w:r>
    </w:p>
    <w:p w14:paraId="1F1D1FBC" w14:textId="6FC8A4BF" w:rsidR="00527263" w:rsidRPr="006E5190" w:rsidRDefault="00527263" w:rsidP="007E1008">
      <w:pPr>
        <w:pStyle w:val="Odsazen1"/>
      </w:pPr>
      <w:r w:rsidRPr="006E5190">
        <w:t>ELE</w:t>
      </w:r>
      <w:r w:rsidRPr="006E5190">
        <w:tab/>
        <w:t>technologie elektro, viz příslušná část projektové dokumentace</w:t>
      </w:r>
    </w:p>
    <w:p w14:paraId="7C9F092C" w14:textId="146510C6" w:rsidR="007E1008" w:rsidRPr="006E5190" w:rsidRDefault="007E1008" w:rsidP="007E1008">
      <w:pPr>
        <w:pStyle w:val="Odsazen1"/>
      </w:pPr>
      <w:proofErr w:type="spellStart"/>
      <w:r w:rsidRPr="006E5190">
        <w:t>MaR</w:t>
      </w:r>
      <w:proofErr w:type="spellEnd"/>
      <w:r w:rsidRPr="006E5190">
        <w:tab/>
        <w:t>měření</w:t>
      </w:r>
      <w:r w:rsidR="00D121FB" w:rsidRPr="006E5190">
        <w:t xml:space="preserve"> a </w:t>
      </w:r>
      <w:r w:rsidRPr="006E5190">
        <w:t>regulace, viz příslušná část projektové dokumentace</w:t>
      </w:r>
    </w:p>
    <w:p w14:paraId="2D9FF94D" w14:textId="1BE95CE2" w:rsidR="007E1008" w:rsidRPr="006E5190" w:rsidRDefault="007E1008" w:rsidP="007E1008">
      <w:pPr>
        <w:pStyle w:val="Odsazen1"/>
      </w:pPr>
      <w:r w:rsidRPr="006E5190">
        <w:t>PBŘ</w:t>
      </w:r>
      <w:r w:rsidRPr="006E5190">
        <w:tab/>
        <w:t>požárně bezpečnostní řešení; viz definice</w:t>
      </w:r>
      <w:r w:rsidR="00D121FB" w:rsidRPr="006E5190">
        <w:t xml:space="preserve"> § </w:t>
      </w:r>
      <w:r w:rsidRPr="006E5190">
        <w:t>41 vyhlášky</w:t>
      </w:r>
      <w:r w:rsidR="00D121FB" w:rsidRPr="006E5190">
        <w:t xml:space="preserve"> č. </w:t>
      </w:r>
      <w:r w:rsidRPr="006E5190">
        <w:t>246/2001</w:t>
      </w:r>
      <w:r w:rsidR="00D121FB" w:rsidRPr="006E5190">
        <w:t> Sb.</w:t>
      </w:r>
      <w:r w:rsidRPr="006E5190">
        <w:t>,</w:t>
      </w:r>
      <w:r w:rsidR="00D121FB" w:rsidRPr="006E5190">
        <w:t xml:space="preserve"> o </w:t>
      </w:r>
      <w:r w:rsidRPr="006E5190">
        <w:t>stanovení podmínek požární bezpečnosti</w:t>
      </w:r>
      <w:r w:rsidR="00D121FB" w:rsidRPr="006E5190">
        <w:t xml:space="preserve"> a </w:t>
      </w:r>
      <w:r w:rsidRPr="006E5190">
        <w:t>výkonu státního požárního dozoru (vyhláška</w:t>
      </w:r>
      <w:r w:rsidR="00D121FB" w:rsidRPr="006E5190">
        <w:t xml:space="preserve"> o </w:t>
      </w:r>
      <w:r w:rsidRPr="006E5190">
        <w:t>požární prevenci), ve znění pozdějších předpisů</w:t>
      </w:r>
    </w:p>
    <w:p w14:paraId="30F64B50" w14:textId="06940CEF" w:rsidR="00B37AD8" w:rsidRPr="006E5190" w:rsidRDefault="00B37AD8" w:rsidP="007E1008">
      <w:pPr>
        <w:pStyle w:val="Odsazen1"/>
      </w:pPr>
      <w:r w:rsidRPr="006E5190">
        <w:t>SV</w:t>
      </w:r>
      <w:r w:rsidRPr="006E5190">
        <w:tab/>
        <w:t>Studený okruh</w:t>
      </w:r>
      <w:r w:rsidRPr="006E5190">
        <w:tab/>
      </w:r>
    </w:p>
    <w:p w14:paraId="03458B0C" w14:textId="3901E874" w:rsidR="00F85668" w:rsidRPr="006E5190" w:rsidRDefault="00B37AD8" w:rsidP="00EF31CD">
      <w:pPr>
        <w:pStyle w:val="Odsazen1"/>
      </w:pPr>
      <w:r w:rsidRPr="006E5190">
        <w:t>TV</w:t>
      </w:r>
      <w:r w:rsidRPr="006E5190">
        <w:tab/>
        <w:t>Teplý okruh</w:t>
      </w:r>
    </w:p>
    <w:p w14:paraId="3A644299" w14:textId="7741E09C" w:rsidR="00F85668" w:rsidRPr="006E5190" w:rsidRDefault="00F85668" w:rsidP="00F85668">
      <w:pPr>
        <w:pStyle w:val="Odsazen1"/>
      </w:pPr>
      <w:r w:rsidRPr="006E5190">
        <w:t>DX</w:t>
      </w:r>
      <w:r w:rsidRPr="006E5190">
        <w:tab/>
        <w:t>Přímá expanze</w:t>
      </w:r>
    </w:p>
    <w:p w14:paraId="61F59F75" w14:textId="193F7BAA" w:rsidR="00F85668" w:rsidRPr="006E5190" w:rsidRDefault="00F85668" w:rsidP="00F85668">
      <w:pPr>
        <w:pStyle w:val="Odsazen1"/>
      </w:pPr>
      <w:r w:rsidRPr="006E5190">
        <w:t>FRC</w:t>
      </w:r>
      <w:r w:rsidR="00EF31CD" w:rsidRPr="006E5190">
        <w:tab/>
      </w:r>
      <w:proofErr w:type="spellStart"/>
      <w:r w:rsidRPr="006E5190">
        <w:t>Freecooling</w:t>
      </w:r>
      <w:proofErr w:type="spellEnd"/>
    </w:p>
    <w:p w14:paraId="5A84A046" w14:textId="3377F436" w:rsidR="00F85668" w:rsidRPr="006E5190" w:rsidRDefault="00F85668" w:rsidP="00F85668">
      <w:pPr>
        <w:pStyle w:val="Odsazen1"/>
      </w:pPr>
      <w:r w:rsidRPr="006E5190">
        <w:t>FLI</w:t>
      </w:r>
      <w:r w:rsidR="00EF31CD" w:rsidRPr="006E5190">
        <w:tab/>
      </w:r>
      <w:r w:rsidRPr="006E5190">
        <w:t xml:space="preserve">Full </w:t>
      </w:r>
      <w:proofErr w:type="spellStart"/>
      <w:r w:rsidRPr="006E5190">
        <w:t>Load</w:t>
      </w:r>
      <w:proofErr w:type="spellEnd"/>
      <w:r w:rsidRPr="006E5190">
        <w:t xml:space="preserve"> Input (činný příkon při maximálním zatížení)</w:t>
      </w:r>
    </w:p>
    <w:p w14:paraId="49F6331D" w14:textId="1BE09216" w:rsidR="00F85668" w:rsidRPr="006E5190" w:rsidRDefault="00F85668" w:rsidP="00F85668">
      <w:pPr>
        <w:pStyle w:val="Odsazen1"/>
      </w:pPr>
      <w:r w:rsidRPr="006E5190">
        <w:t>FLA</w:t>
      </w:r>
      <w:r w:rsidR="00EF31CD" w:rsidRPr="006E5190">
        <w:tab/>
      </w:r>
      <w:r w:rsidRPr="006E5190">
        <w:t xml:space="preserve">Full </w:t>
      </w:r>
      <w:proofErr w:type="spellStart"/>
      <w:r w:rsidRPr="006E5190">
        <w:t>Load</w:t>
      </w:r>
      <w:proofErr w:type="spellEnd"/>
      <w:r w:rsidRPr="006E5190">
        <w:t xml:space="preserve"> </w:t>
      </w:r>
      <w:proofErr w:type="spellStart"/>
      <w:r w:rsidRPr="006E5190">
        <w:t>Amperage</w:t>
      </w:r>
      <w:proofErr w:type="spellEnd"/>
      <w:r w:rsidRPr="006E5190">
        <w:t xml:space="preserve"> (maximální proud)</w:t>
      </w:r>
    </w:p>
    <w:p w14:paraId="5E6B4430" w14:textId="11512100" w:rsidR="00F85668" w:rsidRPr="006E5190" w:rsidRDefault="00F85668" w:rsidP="00F85668">
      <w:pPr>
        <w:pStyle w:val="Odsazen1"/>
      </w:pPr>
      <w:r w:rsidRPr="006E5190">
        <w:t>NP</w:t>
      </w:r>
      <w:r w:rsidR="00EF31CD" w:rsidRPr="006E5190">
        <w:tab/>
      </w:r>
      <w:r w:rsidRPr="006E5190">
        <w:t>Nadzemní podlaží</w:t>
      </w:r>
    </w:p>
    <w:p w14:paraId="7B1A50B4" w14:textId="706BA9A8" w:rsidR="00F85668" w:rsidRPr="006E5190" w:rsidRDefault="00F85668" w:rsidP="00F85668">
      <w:pPr>
        <w:pStyle w:val="Odsazen1"/>
      </w:pPr>
      <w:r w:rsidRPr="006E5190">
        <w:t>PHM</w:t>
      </w:r>
      <w:r w:rsidR="00EF31CD" w:rsidRPr="006E5190">
        <w:tab/>
      </w:r>
      <w:r w:rsidRPr="006E5190">
        <w:t>Pohonné hmoty</w:t>
      </w:r>
    </w:p>
    <w:p w14:paraId="29B73C3B" w14:textId="6D5875C2" w:rsidR="00F85668" w:rsidRPr="006E5190" w:rsidRDefault="00F85668" w:rsidP="00F85668">
      <w:pPr>
        <w:pStyle w:val="Odsazen1"/>
      </w:pPr>
      <w:r w:rsidRPr="006E5190">
        <w:t>POV</w:t>
      </w:r>
      <w:r w:rsidR="00EF31CD" w:rsidRPr="006E5190">
        <w:tab/>
      </w:r>
      <w:r w:rsidRPr="006E5190">
        <w:t>Plán organizace výstavby</w:t>
      </w:r>
    </w:p>
    <w:p w14:paraId="726C4602" w14:textId="75AA8AAF" w:rsidR="00F85668" w:rsidRPr="006E5190" w:rsidRDefault="00F85668" w:rsidP="00F85668">
      <w:pPr>
        <w:pStyle w:val="Odsazen1"/>
      </w:pPr>
      <w:r w:rsidRPr="006E5190">
        <w:t>DN</w:t>
      </w:r>
      <w:r w:rsidR="00EF31CD" w:rsidRPr="006E5190">
        <w:tab/>
      </w:r>
      <w:r w:rsidRPr="006E5190">
        <w:t>Jmenovitý průměr (potrubí)</w:t>
      </w:r>
    </w:p>
    <w:p w14:paraId="69B605EE" w14:textId="2A975B7A" w:rsidR="00F85668" w:rsidRPr="006E5190" w:rsidRDefault="00F85668" w:rsidP="00F85668">
      <w:pPr>
        <w:pStyle w:val="Odsazen1"/>
      </w:pPr>
      <w:proofErr w:type="spellStart"/>
      <w:r w:rsidRPr="006E5190">
        <w:t>PPr</w:t>
      </w:r>
      <w:proofErr w:type="spellEnd"/>
      <w:r w:rsidR="00EF31CD" w:rsidRPr="006E5190">
        <w:tab/>
      </w:r>
      <w:r w:rsidRPr="006E5190">
        <w:t>Polypropylen (materiál potrubí)</w:t>
      </w:r>
    </w:p>
    <w:p w14:paraId="6AAE1C06" w14:textId="0B9D3390" w:rsidR="008808CE" w:rsidRPr="006E5190" w:rsidRDefault="00F85668" w:rsidP="00F85668">
      <w:pPr>
        <w:pStyle w:val="Odsazen1"/>
      </w:pPr>
      <w:r w:rsidRPr="006E5190">
        <w:t>BOZP</w:t>
      </w:r>
      <w:r w:rsidR="00EF31CD" w:rsidRPr="006E5190">
        <w:tab/>
      </w:r>
      <w:r w:rsidRPr="006E5190">
        <w:t>Bezpečnost a ochrana zdraví při práci</w:t>
      </w:r>
      <w:r w:rsidR="008808CE" w:rsidRPr="006E5190">
        <w:br w:type="page"/>
      </w:r>
    </w:p>
    <w:p w14:paraId="364AE907" w14:textId="77777777" w:rsidR="007E1008" w:rsidRPr="006E5190" w:rsidRDefault="007E1008" w:rsidP="007E1008">
      <w:pPr>
        <w:pStyle w:val="Nadpis1"/>
      </w:pPr>
      <w:bookmarkStart w:id="24" w:name="_Toc183689437"/>
      <w:r w:rsidRPr="006E5190">
        <w:lastRenderedPageBreak/>
        <w:t>VÝPIS POUŽITÝCH NOREM</w:t>
      </w:r>
      <w:bookmarkEnd w:id="24"/>
    </w:p>
    <w:p w14:paraId="44AF9108" w14:textId="3603CED7" w:rsidR="007E1008" w:rsidRPr="006E5190" w:rsidRDefault="007E1008" w:rsidP="007E1008">
      <w:r w:rsidRPr="006E5190">
        <w:t>Na pracovištích dle</w:t>
      </w:r>
      <w:r w:rsidR="00D121FB" w:rsidRPr="006E5190">
        <w:t xml:space="preserve"> § </w:t>
      </w:r>
      <w:r w:rsidRPr="006E5190">
        <w:t xml:space="preserve">349 </w:t>
      </w:r>
      <w:r w:rsidR="00D121FB" w:rsidRPr="006E5190">
        <w:t>odst. </w:t>
      </w:r>
      <w:r w:rsidRPr="006E5190">
        <w:t>1 zákona</w:t>
      </w:r>
      <w:r w:rsidR="00D121FB" w:rsidRPr="006E5190">
        <w:t xml:space="preserve"> č. </w:t>
      </w:r>
      <w:r w:rsidRPr="006E5190">
        <w:t>262/2006</w:t>
      </w:r>
      <w:r w:rsidR="00D121FB" w:rsidRPr="006E5190">
        <w:t> Sb.</w:t>
      </w:r>
      <w:r w:rsidRPr="006E5190">
        <w:t>, zákoník práce, ve znění pozdějších předpisů platí, že předpisy</w:t>
      </w:r>
      <w:r w:rsidR="00D121FB" w:rsidRPr="006E5190">
        <w:t xml:space="preserve"> k </w:t>
      </w:r>
      <w:r w:rsidRPr="006E5190">
        <w:t>zajištění bezpečnosti</w:t>
      </w:r>
      <w:r w:rsidR="00D121FB" w:rsidRPr="006E5190">
        <w:t xml:space="preserve"> a </w:t>
      </w:r>
      <w:r w:rsidRPr="006E5190">
        <w:t>ochrany zdraví při práci jsou mj.</w:t>
      </w:r>
      <w:r w:rsidR="00D121FB" w:rsidRPr="006E5190">
        <w:t xml:space="preserve"> i </w:t>
      </w:r>
      <w:r w:rsidRPr="006E5190">
        <w:t>technické dokumenty</w:t>
      </w:r>
      <w:r w:rsidR="00D121FB" w:rsidRPr="006E5190">
        <w:t xml:space="preserve"> a </w:t>
      </w:r>
      <w:r w:rsidRPr="006E5190">
        <w:t>technické normy, pokud upravují otázky týkající se ochrany života</w:t>
      </w:r>
      <w:r w:rsidR="00D121FB" w:rsidRPr="006E5190">
        <w:t xml:space="preserve"> a </w:t>
      </w:r>
      <w:r w:rsidRPr="006E5190">
        <w:t>zdraví; jsou tudíž</w:t>
      </w:r>
      <w:r w:rsidR="00D121FB" w:rsidRPr="006E5190">
        <w:t xml:space="preserve"> i </w:t>
      </w:r>
      <w:r w:rsidRPr="006E5190">
        <w:t>závazné.</w:t>
      </w:r>
    </w:p>
    <w:p w14:paraId="2F40FCE4" w14:textId="4B22E59F" w:rsidR="007E1008" w:rsidRPr="006E5190" w:rsidRDefault="007E1008" w:rsidP="007E1008">
      <w:r w:rsidRPr="006E5190">
        <w:t>Ty</w:t>
      </w:r>
      <w:r w:rsidR="00D121FB" w:rsidRPr="006E5190">
        <w:t xml:space="preserve"> z </w:t>
      </w:r>
      <w:r w:rsidRPr="006E5190">
        <w:t>níže uvedených technických norem, které jsou na základě ustanovení</w:t>
      </w:r>
      <w:r w:rsidR="00D121FB" w:rsidRPr="006E5190">
        <w:t xml:space="preserve"> § </w:t>
      </w:r>
      <w:r w:rsidRPr="006E5190">
        <w:t xml:space="preserve">6c </w:t>
      </w:r>
      <w:r w:rsidR="00D121FB" w:rsidRPr="006E5190">
        <w:t>odst. </w:t>
      </w:r>
      <w:r w:rsidRPr="006E5190">
        <w:t>2 zákona</w:t>
      </w:r>
      <w:r w:rsidR="00D121FB" w:rsidRPr="006E5190">
        <w:t xml:space="preserve"> č. </w:t>
      </w:r>
      <w:r w:rsidRPr="006E5190">
        <w:t>22/1997</w:t>
      </w:r>
      <w:r w:rsidR="00D121FB" w:rsidRPr="006E5190">
        <w:t> Sb.</w:t>
      </w:r>
      <w:r w:rsidRPr="006E5190">
        <w:t>,</w:t>
      </w:r>
      <w:r w:rsidR="00D121FB" w:rsidRPr="006E5190">
        <w:t xml:space="preserve"> o </w:t>
      </w:r>
      <w:r w:rsidRPr="006E5190">
        <w:t>technických požadavcích na výrobky, ve znění pozdějších předpisů, bezplatně zveřejněny ve sponzorovaném přístupu, jsou normami závaznými.</w:t>
      </w:r>
    </w:p>
    <w:p w14:paraId="4CAAC540" w14:textId="7E5E4A4B" w:rsidR="007E1008" w:rsidRPr="006E5190" w:rsidRDefault="007E1008" w:rsidP="007E1008">
      <w:r w:rsidRPr="006E5190">
        <w:t>Základní technické normy (včetně data jejich vydání), které má zhotovitel vzhledem</w:t>
      </w:r>
      <w:r w:rsidR="00D121FB" w:rsidRPr="006E5190">
        <w:t xml:space="preserve"> k </w:t>
      </w:r>
      <w:r w:rsidRPr="006E5190">
        <w:t>jeho povinné odborné způsobilosti (viz kapitola „Podmínky pro realizaci díla</w:t>
      </w:r>
      <w:r w:rsidR="00D121FB" w:rsidRPr="006E5190">
        <w:t xml:space="preserve"> a </w:t>
      </w:r>
      <w:r w:rsidRPr="006E5190">
        <w:t>jeho uvedení do provozu“ dále)</w:t>
      </w:r>
      <w:r w:rsidR="00D121FB" w:rsidRPr="006E5190">
        <w:t xml:space="preserve"> v </w:t>
      </w:r>
      <w:r w:rsidRPr="006E5190">
        <w:t>souvislosti</w:t>
      </w:r>
      <w:r w:rsidR="00D121FB" w:rsidRPr="006E5190">
        <w:t xml:space="preserve"> s </w:t>
      </w:r>
      <w:r w:rsidRPr="006E5190">
        <w:t>tímto projektem znát,</w:t>
      </w:r>
      <w:r w:rsidR="00D121FB" w:rsidRPr="006E5190">
        <w:t xml:space="preserve"> a </w:t>
      </w:r>
      <w:r w:rsidRPr="006E5190">
        <w:t>podle kterých je požadováno postupovat při realizaci:</w:t>
      </w:r>
    </w:p>
    <w:p w14:paraId="08AB10B6" w14:textId="6877D5D2" w:rsidR="007E1008" w:rsidRPr="006E5190" w:rsidRDefault="007E1008" w:rsidP="007E1008">
      <w:r w:rsidRPr="006E5190">
        <w:t xml:space="preserve">technický standard TIA-942-A, </w:t>
      </w:r>
      <w:proofErr w:type="spellStart"/>
      <w:r w:rsidRPr="006E5190">
        <w:t>Telecommunications</w:t>
      </w:r>
      <w:proofErr w:type="spellEnd"/>
      <w:r w:rsidRPr="006E5190">
        <w:t xml:space="preserve"> </w:t>
      </w:r>
      <w:proofErr w:type="spellStart"/>
      <w:r w:rsidRPr="006E5190">
        <w:t>Infrastructure</w:t>
      </w:r>
      <w:proofErr w:type="spellEnd"/>
      <w:r w:rsidRPr="006E5190">
        <w:t xml:space="preserve"> Standard </w:t>
      </w:r>
      <w:proofErr w:type="spellStart"/>
      <w:r w:rsidRPr="006E5190">
        <w:t>for</w:t>
      </w:r>
      <w:proofErr w:type="spellEnd"/>
      <w:r w:rsidRPr="006E5190">
        <w:t xml:space="preserve"> Data </w:t>
      </w:r>
      <w:proofErr w:type="spellStart"/>
      <w:r w:rsidRPr="006E5190">
        <w:t>Centers</w:t>
      </w:r>
      <w:proofErr w:type="spellEnd"/>
      <w:r w:rsidR="00C65D98" w:rsidRPr="006E5190">
        <w:t>.</w:t>
      </w:r>
    </w:p>
    <w:p w14:paraId="6D59105F" w14:textId="757CF46B" w:rsidR="005406AA" w:rsidRPr="006E5190" w:rsidRDefault="00E605C1" w:rsidP="007E1008">
      <w:r w:rsidRPr="006E5190">
        <w:t>Uvedené normy a vyhlášky v celém dokumentu jsou platné k datu vydání této projektové dokumentace. Zhotovitel stavby je zodpovědný za ověření jejich aktuální platnosti a za dodržení všech platných právních předpisů.</w:t>
      </w:r>
    </w:p>
    <w:p w14:paraId="79399689" w14:textId="77777777" w:rsidR="005406AA" w:rsidRPr="006E5190" w:rsidRDefault="005406AA" w:rsidP="007E1008"/>
    <w:p w14:paraId="384762DB" w14:textId="0A9103E3" w:rsidR="00B4751B" w:rsidRPr="006E5190" w:rsidRDefault="00B4751B" w:rsidP="00B4751B">
      <w:pPr>
        <w:ind w:left="2124" w:hanging="2124"/>
      </w:pPr>
      <w:r w:rsidRPr="006E5190">
        <w:t>ČSN EN 12831</w:t>
      </w:r>
      <w:r w:rsidRPr="006E5190">
        <w:tab/>
        <w:t xml:space="preserve">Tepelné soustavy v </w:t>
      </w:r>
      <w:proofErr w:type="gramStart"/>
      <w:r w:rsidRPr="006E5190">
        <w:t>budovách - Výpočet</w:t>
      </w:r>
      <w:proofErr w:type="gramEnd"/>
      <w:r w:rsidRPr="006E5190">
        <w:t xml:space="preserve"> potřebného tepelného příkonu </w:t>
      </w:r>
    </w:p>
    <w:p w14:paraId="25A84FBD" w14:textId="784ECCD7" w:rsidR="00B4751B" w:rsidRPr="006E5190" w:rsidRDefault="00B4751B" w:rsidP="00B4751B">
      <w:pPr>
        <w:ind w:left="2124" w:hanging="2124"/>
      </w:pPr>
      <w:r w:rsidRPr="006E5190">
        <w:t>ČSN EN 15316-4</w:t>
      </w:r>
      <w:r w:rsidRPr="006E5190">
        <w:tab/>
        <w:t xml:space="preserve">Tepelné soustavy a příprava teplé </w:t>
      </w:r>
      <w:proofErr w:type="gramStart"/>
      <w:r w:rsidRPr="006E5190">
        <w:t>vody - Metody</w:t>
      </w:r>
      <w:proofErr w:type="gramEnd"/>
      <w:r w:rsidRPr="006E5190">
        <w:t xml:space="preserve"> pro optimalizaci provozu </w:t>
      </w:r>
    </w:p>
    <w:p w14:paraId="76B7F723" w14:textId="021548D9" w:rsidR="00B4751B" w:rsidRPr="006E5190" w:rsidRDefault="00B4751B" w:rsidP="00B4751B">
      <w:pPr>
        <w:ind w:left="2124" w:hanging="2124"/>
      </w:pPr>
      <w:r w:rsidRPr="006E5190">
        <w:t>ČSN EN ISO 13790</w:t>
      </w:r>
      <w:r w:rsidRPr="006E5190">
        <w:tab/>
        <w:t xml:space="preserve">Energetická náročnost </w:t>
      </w:r>
      <w:proofErr w:type="gramStart"/>
      <w:r w:rsidRPr="006E5190">
        <w:t>budov - Výpočet</w:t>
      </w:r>
      <w:proofErr w:type="gramEnd"/>
      <w:r w:rsidRPr="006E5190">
        <w:t xml:space="preserve"> spotřeby energie pro vytápění a chlazení</w:t>
      </w:r>
    </w:p>
    <w:p w14:paraId="4AE38293" w14:textId="68614599" w:rsidR="00B4751B" w:rsidRPr="006E5190" w:rsidRDefault="00B4751B" w:rsidP="00B4751B">
      <w:pPr>
        <w:ind w:left="2124" w:hanging="2124"/>
      </w:pPr>
      <w:r w:rsidRPr="006E5190">
        <w:t>ČSN 14 0647</w:t>
      </w:r>
      <w:r w:rsidRPr="006E5190">
        <w:tab/>
        <w:t>Požadavky na ochranu životního prostředí a bezpečnost při používání chladicích zařízení</w:t>
      </w:r>
    </w:p>
    <w:p w14:paraId="67070331" w14:textId="48C58E85" w:rsidR="005406AA" w:rsidRPr="006E5190" w:rsidRDefault="00B4751B" w:rsidP="00B4751B">
      <w:r w:rsidRPr="006E5190">
        <w:t>ČSN 14 0716</w:t>
      </w:r>
      <w:r w:rsidRPr="006E5190">
        <w:tab/>
      </w:r>
      <w:r w:rsidRPr="006E5190">
        <w:tab/>
        <w:t xml:space="preserve">Komponenty chladicích </w:t>
      </w:r>
      <w:proofErr w:type="gramStart"/>
      <w:r w:rsidRPr="006E5190">
        <w:t>systémů - Potrubí</w:t>
      </w:r>
      <w:proofErr w:type="gramEnd"/>
      <w:r w:rsidRPr="006E5190">
        <w:t>, hadice a spojovací části</w:t>
      </w:r>
    </w:p>
    <w:p w14:paraId="00BC7269" w14:textId="77777777" w:rsidR="005406AA" w:rsidRPr="006E5190" w:rsidRDefault="005406AA" w:rsidP="007E1008"/>
    <w:p w14:paraId="2E27F561" w14:textId="77777777" w:rsidR="005406AA" w:rsidRPr="006E5190" w:rsidRDefault="005406AA" w:rsidP="007E1008"/>
    <w:p w14:paraId="0A946512" w14:textId="79F6240D" w:rsidR="00281AFC" w:rsidRPr="006E5190" w:rsidRDefault="007A5B81" w:rsidP="007A5B81">
      <w:pPr>
        <w:spacing w:after="200" w:line="276" w:lineRule="auto"/>
        <w:contextualSpacing w:val="0"/>
        <w:jc w:val="left"/>
      </w:pPr>
      <w:r w:rsidRPr="006E5190">
        <w:br w:type="page"/>
      </w:r>
    </w:p>
    <w:p w14:paraId="32B0E0F7" w14:textId="319D0684" w:rsidR="00281AFC" w:rsidRPr="006E5190" w:rsidRDefault="007A5B81" w:rsidP="00281AFC">
      <w:pPr>
        <w:pStyle w:val="Nadpis1"/>
      </w:pPr>
      <w:bookmarkStart w:id="25" w:name="_Toc183689438"/>
      <w:r w:rsidRPr="006E5190">
        <w:rPr>
          <w:caps w:val="0"/>
        </w:rPr>
        <w:lastRenderedPageBreak/>
        <w:t>ZÁKLADNÍ ÚDAJE</w:t>
      </w:r>
      <w:bookmarkEnd w:id="25"/>
    </w:p>
    <w:p w14:paraId="358FFE71" w14:textId="77777777" w:rsidR="00FA594A" w:rsidRPr="006E5190" w:rsidRDefault="00FA594A" w:rsidP="00FA594A"/>
    <w:p w14:paraId="0A263F99" w14:textId="166327A4" w:rsidR="00FA594A" w:rsidRPr="006E5190" w:rsidRDefault="00FA594A" w:rsidP="00FA594A">
      <w:pPr>
        <w:pStyle w:val="Nadpis2"/>
      </w:pPr>
      <w:bookmarkStart w:id="26" w:name="_Toc183689439"/>
      <w:r w:rsidRPr="006E5190">
        <w:t>Venkovní výpočtové parametry</w:t>
      </w:r>
      <w:bookmarkEnd w:id="26"/>
    </w:p>
    <w:p w14:paraId="22A8E548" w14:textId="77777777" w:rsidR="00FA594A" w:rsidRPr="006E5190" w:rsidRDefault="00FA594A" w:rsidP="00FA594A"/>
    <w:p w14:paraId="78628148" w14:textId="77777777" w:rsidR="00FA594A" w:rsidRPr="006E5190" w:rsidRDefault="00FA594A" w:rsidP="00FA594A">
      <w:r w:rsidRPr="006E5190">
        <w:t xml:space="preserve">Venkovní výpočtová teplota </w:t>
      </w:r>
      <w:proofErr w:type="gramStart"/>
      <w:r w:rsidRPr="006E5190">
        <w:t>letní - ti</w:t>
      </w:r>
      <w:proofErr w:type="gramEnd"/>
      <w:r w:rsidRPr="006E5190">
        <w:t xml:space="preserve"> = +35 °C</w:t>
      </w:r>
    </w:p>
    <w:p w14:paraId="19DCD0D2" w14:textId="7606A9E7" w:rsidR="00FA594A" w:rsidRPr="006E5190" w:rsidRDefault="00FA594A" w:rsidP="00FA594A">
      <w:r w:rsidRPr="006E5190">
        <w:t xml:space="preserve">Venkovní výpočtová teplota </w:t>
      </w:r>
      <w:proofErr w:type="gramStart"/>
      <w:r w:rsidRPr="006E5190">
        <w:t>zimní - ti</w:t>
      </w:r>
      <w:proofErr w:type="gramEnd"/>
      <w:r w:rsidRPr="006E5190">
        <w:t xml:space="preserve"> = -15 °C</w:t>
      </w:r>
    </w:p>
    <w:p w14:paraId="61386FB6" w14:textId="77777777" w:rsidR="00FA594A" w:rsidRPr="006E5190" w:rsidRDefault="00FA594A" w:rsidP="00FA594A"/>
    <w:p w14:paraId="45372FFF" w14:textId="07B1CB34" w:rsidR="007E1008" w:rsidRPr="006E5190" w:rsidRDefault="007E1008" w:rsidP="007E1008">
      <w:pPr>
        <w:pStyle w:val="Nadpis2"/>
      </w:pPr>
      <w:bookmarkStart w:id="27" w:name="_Toc183689440"/>
      <w:r w:rsidRPr="006E5190">
        <w:t>Bilance energií</w:t>
      </w:r>
      <w:r w:rsidR="000B1C4E" w:rsidRPr="006E5190">
        <w:t xml:space="preserve"> chladu</w:t>
      </w:r>
      <w:bookmarkEnd w:id="27"/>
    </w:p>
    <w:p w14:paraId="1C4638D8" w14:textId="776F6C10" w:rsidR="000B7EAB" w:rsidRPr="006E5190" w:rsidRDefault="00F861BD" w:rsidP="000B7EAB">
      <w:r w:rsidRPr="006E5190">
        <w:t>Systém chlazení je rozdělen do několika okruhů, níže je výpis jednotlivých okruhů se základními parametry.</w:t>
      </w:r>
    </w:p>
    <w:p w14:paraId="076F765A" w14:textId="77777777" w:rsidR="00F861BD" w:rsidRPr="006E5190" w:rsidRDefault="00F861BD" w:rsidP="000B7EAB"/>
    <w:tbl>
      <w:tblPr>
        <w:tblStyle w:val="Mkatabulky"/>
        <w:tblW w:w="0" w:type="auto"/>
        <w:tblLook w:val="04A0" w:firstRow="1" w:lastRow="0" w:firstColumn="1" w:lastColumn="0" w:noHBand="0" w:noVBand="1"/>
      </w:tblPr>
      <w:tblGrid>
        <w:gridCol w:w="3020"/>
        <w:gridCol w:w="2362"/>
        <w:gridCol w:w="2551"/>
      </w:tblGrid>
      <w:tr w:rsidR="00B37AD8" w:rsidRPr="006E5190" w14:paraId="5E227510" w14:textId="77777777" w:rsidTr="000B1C4E">
        <w:tc>
          <w:tcPr>
            <w:tcW w:w="3020" w:type="dxa"/>
          </w:tcPr>
          <w:p w14:paraId="341BD642" w14:textId="64068BBF" w:rsidR="00B37AD8" w:rsidRPr="006E5190" w:rsidRDefault="00B37AD8" w:rsidP="00281AFC">
            <w:pPr>
              <w:rPr>
                <w:b/>
                <w:bCs/>
              </w:rPr>
            </w:pPr>
            <w:r w:rsidRPr="006E5190">
              <w:rPr>
                <w:b/>
                <w:bCs/>
              </w:rPr>
              <w:t>Popis chladícího okruhu</w:t>
            </w:r>
          </w:p>
        </w:tc>
        <w:tc>
          <w:tcPr>
            <w:tcW w:w="2362" w:type="dxa"/>
          </w:tcPr>
          <w:p w14:paraId="2AF77646" w14:textId="57566204" w:rsidR="00B37AD8" w:rsidRPr="006E5190" w:rsidRDefault="00B37AD8" w:rsidP="00281AFC">
            <w:pPr>
              <w:rPr>
                <w:b/>
                <w:bCs/>
              </w:rPr>
            </w:pPr>
            <w:r w:rsidRPr="006E5190">
              <w:rPr>
                <w:b/>
                <w:bCs/>
              </w:rPr>
              <w:t>Stávající stav</w:t>
            </w:r>
            <w:r w:rsidR="004A22E3" w:rsidRPr="006E5190">
              <w:rPr>
                <w:b/>
                <w:bCs/>
              </w:rPr>
              <w:t xml:space="preserve"> projektovaný</w:t>
            </w:r>
          </w:p>
        </w:tc>
        <w:tc>
          <w:tcPr>
            <w:tcW w:w="2551" w:type="dxa"/>
          </w:tcPr>
          <w:p w14:paraId="72811C2A" w14:textId="4635AF5E" w:rsidR="00B37AD8" w:rsidRPr="006E5190" w:rsidRDefault="00B37AD8" w:rsidP="00281AFC">
            <w:pPr>
              <w:rPr>
                <w:b/>
                <w:bCs/>
              </w:rPr>
            </w:pPr>
            <w:r w:rsidRPr="006E5190">
              <w:rPr>
                <w:b/>
                <w:bCs/>
              </w:rPr>
              <w:t>Nový stav</w:t>
            </w:r>
            <w:r w:rsidR="00D06CAE" w:rsidRPr="006E5190">
              <w:rPr>
                <w:b/>
                <w:bCs/>
              </w:rPr>
              <w:t xml:space="preserve"> </w:t>
            </w:r>
          </w:p>
        </w:tc>
      </w:tr>
      <w:tr w:rsidR="00B37AD8" w:rsidRPr="006E5190" w14:paraId="417F742C" w14:textId="77777777" w:rsidTr="000B1C4E">
        <w:tc>
          <w:tcPr>
            <w:tcW w:w="3020" w:type="dxa"/>
          </w:tcPr>
          <w:p w14:paraId="6AF1BFC0" w14:textId="02CC2292" w:rsidR="00B37AD8" w:rsidRPr="006E5190" w:rsidRDefault="00B37AD8" w:rsidP="00281AFC">
            <w:r w:rsidRPr="006E5190">
              <w:t>TV1 – červený</w:t>
            </w:r>
          </w:p>
        </w:tc>
        <w:tc>
          <w:tcPr>
            <w:tcW w:w="2362" w:type="dxa"/>
          </w:tcPr>
          <w:p w14:paraId="575619E4" w14:textId="38F39D6D" w:rsidR="00B37AD8" w:rsidRPr="006E5190" w:rsidRDefault="004A22E3" w:rsidP="00281AFC">
            <w:r w:rsidRPr="006E5190">
              <w:t>600 kW</w:t>
            </w:r>
          </w:p>
        </w:tc>
        <w:tc>
          <w:tcPr>
            <w:tcW w:w="2551" w:type="dxa"/>
          </w:tcPr>
          <w:p w14:paraId="1D2C2476" w14:textId="4B5801F6" w:rsidR="00B37AD8" w:rsidRPr="006E5190" w:rsidRDefault="00D06CAE" w:rsidP="00281AFC">
            <w:r w:rsidRPr="006E5190">
              <w:t>535 kW</w:t>
            </w:r>
          </w:p>
        </w:tc>
      </w:tr>
      <w:tr w:rsidR="00B37AD8" w:rsidRPr="006E5190" w14:paraId="58C8EED7" w14:textId="77777777" w:rsidTr="000B1C4E">
        <w:tc>
          <w:tcPr>
            <w:tcW w:w="3020" w:type="dxa"/>
          </w:tcPr>
          <w:p w14:paraId="51988364" w14:textId="3278F715" w:rsidR="00B37AD8" w:rsidRPr="006E5190" w:rsidRDefault="00B37AD8" w:rsidP="00281AFC">
            <w:r w:rsidRPr="006E5190">
              <w:t>TV2 – žlutý</w:t>
            </w:r>
          </w:p>
        </w:tc>
        <w:tc>
          <w:tcPr>
            <w:tcW w:w="2362" w:type="dxa"/>
          </w:tcPr>
          <w:p w14:paraId="62F57123" w14:textId="2658DBFF" w:rsidR="00B37AD8" w:rsidRPr="006E5190" w:rsidRDefault="004A22E3" w:rsidP="00281AFC">
            <w:r w:rsidRPr="006E5190">
              <w:t>600 kW</w:t>
            </w:r>
          </w:p>
        </w:tc>
        <w:tc>
          <w:tcPr>
            <w:tcW w:w="2551" w:type="dxa"/>
          </w:tcPr>
          <w:p w14:paraId="7D02356F" w14:textId="16DA7DEC" w:rsidR="00B37AD8" w:rsidRPr="006E5190" w:rsidRDefault="00D06CAE" w:rsidP="00281AFC">
            <w:r w:rsidRPr="006E5190">
              <w:t>535 kW</w:t>
            </w:r>
          </w:p>
        </w:tc>
      </w:tr>
      <w:tr w:rsidR="00B37AD8" w:rsidRPr="006E5190" w14:paraId="3BB90A0A" w14:textId="77777777" w:rsidTr="000B1C4E">
        <w:tc>
          <w:tcPr>
            <w:tcW w:w="3020" w:type="dxa"/>
          </w:tcPr>
          <w:p w14:paraId="2F7F9056" w14:textId="037C74D8" w:rsidR="00B37AD8" w:rsidRPr="006E5190" w:rsidRDefault="00B37AD8" w:rsidP="00281AFC">
            <w:r w:rsidRPr="006E5190">
              <w:t>SV1 – zelený</w:t>
            </w:r>
          </w:p>
        </w:tc>
        <w:tc>
          <w:tcPr>
            <w:tcW w:w="2362" w:type="dxa"/>
          </w:tcPr>
          <w:p w14:paraId="4BD1121A" w14:textId="00C9F472" w:rsidR="00B37AD8" w:rsidRPr="006E5190" w:rsidRDefault="004A22E3" w:rsidP="00281AFC">
            <w:r w:rsidRPr="006E5190">
              <w:t>600 kW</w:t>
            </w:r>
          </w:p>
        </w:tc>
        <w:tc>
          <w:tcPr>
            <w:tcW w:w="2551" w:type="dxa"/>
          </w:tcPr>
          <w:p w14:paraId="2EB047A3" w14:textId="297408A5" w:rsidR="00B37AD8" w:rsidRPr="006E5190" w:rsidRDefault="00D06CAE" w:rsidP="00281AFC">
            <w:r w:rsidRPr="006E5190">
              <w:t>750 kW</w:t>
            </w:r>
          </w:p>
        </w:tc>
      </w:tr>
      <w:tr w:rsidR="00B37AD8" w:rsidRPr="006E5190" w14:paraId="2C35A9A6" w14:textId="77777777" w:rsidTr="000B1C4E">
        <w:tc>
          <w:tcPr>
            <w:tcW w:w="3020" w:type="dxa"/>
          </w:tcPr>
          <w:p w14:paraId="44C2E298" w14:textId="0C4C4C79" w:rsidR="00B37AD8" w:rsidRPr="006E5190" w:rsidRDefault="00B37AD8" w:rsidP="00281AFC">
            <w:r w:rsidRPr="006E5190">
              <w:t>SV2 – modrý</w:t>
            </w:r>
          </w:p>
        </w:tc>
        <w:tc>
          <w:tcPr>
            <w:tcW w:w="2362" w:type="dxa"/>
          </w:tcPr>
          <w:p w14:paraId="037BCD92" w14:textId="65187865" w:rsidR="00B37AD8" w:rsidRPr="006E5190" w:rsidRDefault="004A22E3" w:rsidP="00281AFC">
            <w:r w:rsidRPr="006E5190">
              <w:t>200 kW</w:t>
            </w:r>
          </w:p>
        </w:tc>
        <w:tc>
          <w:tcPr>
            <w:tcW w:w="2551" w:type="dxa"/>
          </w:tcPr>
          <w:p w14:paraId="3F8A002E" w14:textId="685CAC08" w:rsidR="00B37AD8" w:rsidRPr="006E5190" w:rsidRDefault="00D06CAE" w:rsidP="00281AFC">
            <w:r w:rsidRPr="006E5190">
              <w:t>375 kW</w:t>
            </w:r>
          </w:p>
        </w:tc>
      </w:tr>
      <w:tr w:rsidR="00B37AD8" w:rsidRPr="006E5190" w14:paraId="6EB4E2EF" w14:textId="77777777" w:rsidTr="000B1C4E">
        <w:tc>
          <w:tcPr>
            <w:tcW w:w="3020" w:type="dxa"/>
          </w:tcPr>
          <w:p w14:paraId="21B9FCFB" w14:textId="202A16A1" w:rsidR="00B37AD8" w:rsidRPr="006E5190" w:rsidRDefault="00B37AD8" w:rsidP="00281AFC">
            <w:proofErr w:type="gramStart"/>
            <w:r w:rsidRPr="006E5190">
              <w:t>SV3 - tyrkysový</w:t>
            </w:r>
            <w:proofErr w:type="gramEnd"/>
          </w:p>
        </w:tc>
        <w:tc>
          <w:tcPr>
            <w:tcW w:w="2362" w:type="dxa"/>
          </w:tcPr>
          <w:p w14:paraId="772ADB15" w14:textId="4AB88DFC" w:rsidR="00B37AD8" w:rsidRPr="006E5190" w:rsidRDefault="004A22E3" w:rsidP="00281AFC">
            <w:r w:rsidRPr="006E5190">
              <w:t>600 kW</w:t>
            </w:r>
          </w:p>
        </w:tc>
        <w:tc>
          <w:tcPr>
            <w:tcW w:w="2551" w:type="dxa"/>
          </w:tcPr>
          <w:p w14:paraId="4223B3C8" w14:textId="58F207FE" w:rsidR="00B37AD8" w:rsidRPr="006E5190" w:rsidRDefault="00D06CAE" w:rsidP="00281AFC">
            <w:r w:rsidRPr="006E5190">
              <w:t>750 kW</w:t>
            </w:r>
          </w:p>
        </w:tc>
      </w:tr>
      <w:tr w:rsidR="00D06CAE" w:rsidRPr="006E5190" w14:paraId="21A47894" w14:textId="77777777" w:rsidTr="000B1C4E">
        <w:tc>
          <w:tcPr>
            <w:tcW w:w="3020" w:type="dxa"/>
          </w:tcPr>
          <w:p w14:paraId="2BB14EEE" w14:textId="69A85B2F" w:rsidR="00D06CAE" w:rsidRPr="006E5190" w:rsidRDefault="00D06CAE" w:rsidP="00281AFC">
            <w:r w:rsidRPr="006E5190">
              <w:t>TV</w:t>
            </w:r>
            <w:r w:rsidR="00AC66F3" w:rsidRPr="006E5190">
              <w:t>3</w:t>
            </w:r>
            <w:r w:rsidRPr="006E5190">
              <w:t xml:space="preserve"> – hnědý</w:t>
            </w:r>
          </w:p>
        </w:tc>
        <w:tc>
          <w:tcPr>
            <w:tcW w:w="2362" w:type="dxa"/>
          </w:tcPr>
          <w:p w14:paraId="4C2DD1E8" w14:textId="23A2972F" w:rsidR="00D06CAE" w:rsidRPr="006E5190" w:rsidRDefault="00D06CAE" w:rsidP="00D06CAE">
            <w:r w:rsidRPr="006E5190">
              <w:t>-</w:t>
            </w:r>
          </w:p>
        </w:tc>
        <w:tc>
          <w:tcPr>
            <w:tcW w:w="2551" w:type="dxa"/>
          </w:tcPr>
          <w:p w14:paraId="14DA9C22" w14:textId="219711FD" w:rsidR="00D06CAE" w:rsidRPr="006E5190" w:rsidRDefault="00D06CAE" w:rsidP="00281AFC">
            <w:r w:rsidRPr="006E5190">
              <w:t>1070 kW</w:t>
            </w:r>
          </w:p>
        </w:tc>
      </w:tr>
    </w:tbl>
    <w:p w14:paraId="56F000DA" w14:textId="77777777" w:rsidR="00281AFC" w:rsidRPr="006E5190" w:rsidRDefault="00281AFC" w:rsidP="00281AFC"/>
    <w:p w14:paraId="321575CB" w14:textId="77777777" w:rsidR="00281AFC" w:rsidRPr="006E5190" w:rsidRDefault="00281AFC" w:rsidP="00281AFC"/>
    <w:p w14:paraId="2B59E728" w14:textId="5E038BCC" w:rsidR="00B4751B" w:rsidRPr="006E5190" w:rsidRDefault="000B1C4E" w:rsidP="000B1C4E">
      <w:pPr>
        <w:pStyle w:val="Nadpis2"/>
      </w:pPr>
      <w:bookmarkStart w:id="28" w:name="_Toc183689441"/>
      <w:r w:rsidRPr="006E5190">
        <w:t>Parametry okruhů</w:t>
      </w:r>
      <w:bookmarkEnd w:id="28"/>
    </w:p>
    <w:p w14:paraId="17947DF2" w14:textId="77777777" w:rsidR="00B4751B" w:rsidRPr="006E5190" w:rsidRDefault="00B4751B" w:rsidP="007E1008"/>
    <w:tbl>
      <w:tblPr>
        <w:tblStyle w:val="Mkatabulky"/>
        <w:tblW w:w="0" w:type="auto"/>
        <w:tblLook w:val="04A0" w:firstRow="1" w:lastRow="0" w:firstColumn="1" w:lastColumn="0" w:noHBand="0" w:noVBand="1"/>
      </w:tblPr>
      <w:tblGrid>
        <w:gridCol w:w="3020"/>
        <w:gridCol w:w="2362"/>
        <w:gridCol w:w="2551"/>
      </w:tblGrid>
      <w:tr w:rsidR="000B1C4E" w:rsidRPr="006E5190" w14:paraId="0359B197" w14:textId="77777777" w:rsidTr="000B1C4E">
        <w:tc>
          <w:tcPr>
            <w:tcW w:w="3020" w:type="dxa"/>
          </w:tcPr>
          <w:p w14:paraId="6BC4DD59" w14:textId="77777777" w:rsidR="000B1C4E" w:rsidRPr="006E5190" w:rsidRDefault="000B1C4E" w:rsidP="0006526E">
            <w:pPr>
              <w:rPr>
                <w:b/>
                <w:bCs/>
              </w:rPr>
            </w:pPr>
            <w:r w:rsidRPr="006E5190">
              <w:rPr>
                <w:b/>
                <w:bCs/>
              </w:rPr>
              <w:t>Popis chladícího okruhu</w:t>
            </w:r>
          </w:p>
        </w:tc>
        <w:tc>
          <w:tcPr>
            <w:tcW w:w="2362" w:type="dxa"/>
          </w:tcPr>
          <w:p w14:paraId="7A6C7DD0" w14:textId="28848FE4" w:rsidR="000B1C4E" w:rsidRPr="006E5190" w:rsidRDefault="000B1C4E" w:rsidP="0006526E">
            <w:pPr>
              <w:rPr>
                <w:b/>
                <w:bCs/>
              </w:rPr>
            </w:pPr>
            <w:r w:rsidRPr="006E5190">
              <w:rPr>
                <w:b/>
                <w:bCs/>
              </w:rPr>
              <w:t>Stávající teplotní spád projektovaný</w:t>
            </w:r>
          </w:p>
        </w:tc>
        <w:tc>
          <w:tcPr>
            <w:tcW w:w="2551" w:type="dxa"/>
          </w:tcPr>
          <w:p w14:paraId="2F2396B7" w14:textId="66AEDC22" w:rsidR="000B1C4E" w:rsidRPr="006E5190" w:rsidRDefault="000B1C4E" w:rsidP="0006526E">
            <w:pPr>
              <w:rPr>
                <w:b/>
                <w:bCs/>
                <w:lang w:val="en-US"/>
              </w:rPr>
            </w:pPr>
            <w:r w:rsidRPr="006E5190">
              <w:rPr>
                <w:b/>
                <w:bCs/>
              </w:rPr>
              <w:t>Nový stav + (stávající provozovaný)</w:t>
            </w:r>
          </w:p>
        </w:tc>
      </w:tr>
      <w:tr w:rsidR="000B1C4E" w:rsidRPr="006E5190" w14:paraId="64C84164" w14:textId="77777777" w:rsidTr="000B1C4E">
        <w:tc>
          <w:tcPr>
            <w:tcW w:w="3020" w:type="dxa"/>
          </w:tcPr>
          <w:p w14:paraId="22FEAFCB" w14:textId="77777777" w:rsidR="000B1C4E" w:rsidRPr="006E5190" w:rsidRDefault="000B1C4E" w:rsidP="0006526E">
            <w:r w:rsidRPr="006E5190">
              <w:t>TV1 – červený</w:t>
            </w:r>
          </w:p>
        </w:tc>
        <w:tc>
          <w:tcPr>
            <w:tcW w:w="2362" w:type="dxa"/>
          </w:tcPr>
          <w:p w14:paraId="1FAAD298" w14:textId="1C5898DD" w:rsidR="000B1C4E" w:rsidRPr="006E5190" w:rsidRDefault="000B1C4E" w:rsidP="0006526E">
            <w:r w:rsidRPr="006E5190">
              <w:t>46/40 °C</w:t>
            </w:r>
          </w:p>
        </w:tc>
        <w:tc>
          <w:tcPr>
            <w:tcW w:w="2551" w:type="dxa"/>
          </w:tcPr>
          <w:p w14:paraId="775DCE82" w14:textId="153E609C" w:rsidR="000B1C4E" w:rsidRPr="006E5190" w:rsidRDefault="000B1C4E" w:rsidP="0006526E">
            <w:r w:rsidRPr="006E5190">
              <w:t>34/29 °C</w:t>
            </w:r>
          </w:p>
        </w:tc>
      </w:tr>
      <w:tr w:rsidR="000B1C4E" w:rsidRPr="006E5190" w14:paraId="2E3A52BE" w14:textId="77777777" w:rsidTr="000B1C4E">
        <w:tc>
          <w:tcPr>
            <w:tcW w:w="3020" w:type="dxa"/>
          </w:tcPr>
          <w:p w14:paraId="71819661" w14:textId="77777777" w:rsidR="000B1C4E" w:rsidRPr="006E5190" w:rsidRDefault="000B1C4E" w:rsidP="0006526E">
            <w:r w:rsidRPr="006E5190">
              <w:t>TV2 – žlutý</w:t>
            </w:r>
          </w:p>
        </w:tc>
        <w:tc>
          <w:tcPr>
            <w:tcW w:w="2362" w:type="dxa"/>
          </w:tcPr>
          <w:p w14:paraId="13730D83" w14:textId="48E396B3" w:rsidR="000B1C4E" w:rsidRPr="006E5190" w:rsidRDefault="000B1C4E" w:rsidP="0006526E">
            <w:r w:rsidRPr="006E5190">
              <w:t>46/40 °C</w:t>
            </w:r>
          </w:p>
        </w:tc>
        <w:tc>
          <w:tcPr>
            <w:tcW w:w="2551" w:type="dxa"/>
          </w:tcPr>
          <w:p w14:paraId="3FDA213F" w14:textId="2F3E0D9D" w:rsidR="000B1C4E" w:rsidRPr="006E5190" w:rsidRDefault="000B1C4E" w:rsidP="0006526E">
            <w:r w:rsidRPr="006E5190">
              <w:t>34/29 °C</w:t>
            </w:r>
          </w:p>
        </w:tc>
      </w:tr>
      <w:tr w:rsidR="000B1C4E" w:rsidRPr="006E5190" w14:paraId="63605ECA" w14:textId="77777777" w:rsidTr="000B1C4E">
        <w:tc>
          <w:tcPr>
            <w:tcW w:w="3020" w:type="dxa"/>
          </w:tcPr>
          <w:p w14:paraId="0E85093C" w14:textId="77777777" w:rsidR="000B1C4E" w:rsidRPr="006E5190" w:rsidRDefault="000B1C4E" w:rsidP="0006526E">
            <w:r w:rsidRPr="006E5190">
              <w:t>SV1 – zelený</w:t>
            </w:r>
          </w:p>
        </w:tc>
        <w:tc>
          <w:tcPr>
            <w:tcW w:w="2362" w:type="dxa"/>
          </w:tcPr>
          <w:p w14:paraId="20BFFDD8" w14:textId="5EB0939F" w:rsidR="000B1C4E" w:rsidRPr="006E5190" w:rsidRDefault="000B1C4E" w:rsidP="0006526E">
            <w:r w:rsidRPr="006E5190">
              <w:t>15/10 °C</w:t>
            </w:r>
          </w:p>
        </w:tc>
        <w:tc>
          <w:tcPr>
            <w:tcW w:w="2551" w:type="dxa"/>
          </w:tcPr>
          <w:p w14:paraId="007A000B" w14:textId="5291D9D2" w:rsidR="000B1C4E" w:rsidRPr="006E5190" w:rsidRDefault="000B1C4E" w:rsidP="0006526E">
            <w:r w:rsidRPr="006E5190">
              <w:t xml:space="preserve">16/9 °C </w:t>
            </w:r>
          </w:p>
        </w:tc>
      </w:tr>
      <w:tr w:rsidR="000B1C4E" w:rsidRPr="006E5190" w14:paraId="084E24F6" w14:textId="77777777" w:rsidTr="000B1C4E">
        <w:tc>
          <w:tcPr>
            <w:tcW w:w="3020" w:type="dxa"/>
          </w:tcPr>
          <w:p w14:paraId="03215F74" w14:textId="77777777" w:rsidR="000B1C4E" w:rsidRPr="006E5190" w:rsidRDefault="000B1C4E" w:rsidP="0006526E">
            <w:r w:rsidRPr="006E5190">
              <w:t>SV2 – modrý</w:t>
            </w:r>
          </w:p>
        </w:tc>
        <w:tc>
          <w:tcPr>
            <w:tcW w:w="2362" w:type="dxa"/>
          </w:tcPr>
          <w:p w14:paraId="32578B94" w14:textId="60627E69" w:rsidR="000B1C4E" w:rsidRPr="006E5190" w:rsidRDefault="000B1C4E" w:rsidP="0006526E">
            <w:r w:rsidRPr="006E5190">
              <w:t>15/10 °C</w:t>
            </w:r>
          </w:p>
        </w:tc>
        <w:tc>
          <w:tcPr>
            <w:tcW w:w="2551" w:type="dxa"/>
          </w:tcPr>
          <w:p w14:paraId="63928D93" w14:textId="77212DE2" w:rsidR="000B1C4E" w:rsidRPr="006E5190" w:rsidRDefault="000B1C4E" w:rsidP="0006526E">
            <w:r w:rsidRPr="006E5190">
              <w:t>16/9 °C</w:t>
            </w:r>
          </w:p>
        </w:tc>
      </w:tr>
      <w:tr w:rsidR="000B1C4E" w:rsidRPr="006E5190" w14:paraId="3F3EFB15" w14:textId="77777777" w:rsidTr="000B1C4E">
        <w:tc>
          <w:tcPr>
            <w:tcW w:w="3020" w:type="dxa"/>
          </w:tcPr>
          <w:p w14:paraId="38EC9BB4" w14:textId="77777777" w:rsidR="000B1C4E" w:rsidRPr="006E5190" w:rsidRDefault="000B1C4E" w:rsidP="0006526E">
            <w:proofErr w:type="gramStart"/>
            <w:r w:rsidRPr="006E5190">
              <w:t>SV3 - tyrkysový</w:t>
            </w:r>
            <w:proofErr w:type="gramEnd"/>
          </w:p>
        </w:tc>
        <w:tc>
          <w:tcPr>
            <w:tcW w:w="2362" w:type="dxa"/>
          </w:tcPr>
          <w:p w14:paraId="681E13EB" w14:textId="3D986DBE" w:rsidR="000B1C4E" w:rsidRPr="006E5190" w:rsidRDefault="000B1C4E" w:rsidP="0006526E">
            <w:r w:rsidRPr="006E5190">
              <w:t>15/10 °C</w:t>
            </w:r>
          </w:p>
        </w:tc>
        <w:tc>
          <w:tcPr>
            <w:tcW w:w="2551" w:type="dxa"/>
          </w:tcPr>
          <w:p w14:paraId="64EEFBCE" w14:textId="0692A88A" w:rsidR="000B1C4E" w:rsidRPr="006E5190" w:rsidRDefault="000B1C4E" w:rsidP="0006526E">
            <w:r w:rsidRPr="006E5190">
              <w:t>16/9 °C</w:t>
            </w:r>
          </w:p>
        </w:tc>
      </w:tr>
      <w:tr w:rsidR="000B1C4E" w:rsidRPr="006E5190" w14:paraId="4ABFF281" w14:textId="77777777" w:rsidTr="000B1C4E">
        <w:tc>
          <w:tcPr>
            <w:tcW w:w="3020" w:type="dxa"/>
          </w:tcPr>
          <w:p w14:paraId="6E332806" w14:textId="387CC4F0" w:rsidR="000B1C4E" w:rsidRPr="006E5190" w:rsidRDefault="000B1C4E" w:rsidP="0006526E">
            <w:r w:rsidRPr="006E5190">
              <w:t>TV</w:t>
            </w:r>
            <w:r w:rsidR="00AC66F3" w:rsidRPr="006E5190">
              <w:t>3</w:t>
            </w:r>
            <w:r w:rsidRPr="006E5190">
              <w:t xml:space="preserve"> – hnědý</w:t>
            </w:r>
          </w:p>
        </w:tc>
        <w:tc>
          <w:tcPr>
            <w:tcW w:w="2362" w:type="dxa"/>
          </w:tcPr>
          <w:p w14:paraId="3B934E63" w14:textId="5E192A7D" w:rsidR="000B1C4E" w:rsidRPr="006E5190" w:rsidRDefault="000B1C4E" w:rsidP="0006526E">
            <w:r w:rsidRPr="006E5190">
              <w:t>-</w:t>
            </w:r>
          </w:p>
        </w:tc>
        <w:tc>
          <w:tcPr>
            <w:tcW w:w="2551" w:type="dxa"/>
          </w:tcPr>
          <w:p w14:paraId="1D330E7F" w14:textId="7A9D06D7" w:rsidR="000B1C4E" w:rsidRPr="006E5190" w:rsidRDefault="000B1C4E" w:rsidP="0006526E">
            <w:r w:rsidRPr="006E5190">
              <w:t>34/29 °C</w:t>
            </w:r>
          </w:p>
        </w:tc>
      </w:tr>
    </w:tbl>
    <w:p w14:paraId="05944191" w14:textId="77777777" w:rsidR="00B4751B" w:rsidRPr="006E5190" w:rsidRDefault="00B4751B" w:rsidP="007E1008"/>
    <w:p w14:paraId="44E9323A" w14:textId="77777777" w:rsidR="00B4751B" w:rsidRPr="006E5190" w:rsidRDefault="00B4751B" w:rsidP="007E1008"/>
    <w:p w14:paraId="450D3D4F" w14:textId="1B4745FC" w:rsidR="008808CE" w:rsidRPr="006E5190" w:rsidRDefault="008808CE">
      <w:pPr>
        <w:spacing w:after="200" w:line="276" w:lineRule="auto"/>
        <w:contextualSpacing w:val="0"/>
        <w:jc w:val="left"/>
      </w:pPr>
      <w:r w:rsidRPr="006E5190">
        <w:br w:type="page"/>
      </w:r>
    </w:p>
    <w:p w14:paraId="32E37620" w14:textId="72EAE046" w:rsidR="00681FB8" w:rsidRPr="006E5190" w:rsidRDefault="007A5B81" w:rsidP="000B1C4E">
      <w:pPr>
        <w:pStyle w:val="Nadpis1"/>
      </w:pPr>
      <w:bookmarkStart w:id="29" w:name="_Toc183689442"/>
      <w:r w:rsidRPr="006E5190">
        <w:rPr>
          <w:caps w:val="0"/>
        </w:rPr>
        <w:lastRenderedPageBreak/>
        <w:t>STÁVAJÍCÍ ŘEŠENÍ</w:t>
      </w:r>
      <w:bookmarkEnd w:id="29"/>
    </w:p>
    <w:p w14:paraId="1097FF3D" w14:textId="75777BBD" w:rsidR="0002766B" w:rsidRPr="006E5190" w:rsidRDefault="0002766B" w:rsidP="0002766B">
      <w:pPr>
        <w:pStyle w:val="Odstavce"/>
        <w:spacing w:after="0"/>
      </w:pPr>
      <w:r w:rsidRPr="006E5190">
        <w:t xml:space="preserve">Chlazení je rozděleno do pěti samostatných okruhů. Dva okruhy pro teplou vodu využívají převážně chlazení pomocí suchých chladičů, tři okruhy pro studenou vodu využívají pro chlazení blokových </w:t>
      </w:r>
    </w:p>
    <w:p w14:paraId="2FB82F77" w14:textId="387CE857" w:rsidR="0002766B" w:rsidRPr="006E5190" w:rsidRDefault="0002766B" w:rsidP="0002766B">
      <w:pPr>
        <w:pStyle w:val="Odstavce"/>
        <w:spacing w:after="0"/>
      </w:pPr>
      <w:r w:rsidRPr="006E5190">
        <w:t xml:space="preserve">chladících jednotek. Všechny zdroje chladu jsou instalovány na střeše objektu na ocelové nosné konstrukci. Ve všech okruzích je použita nemrznoucí směs 35% propylen-glykol + voda. Nemrznoucí směs je připravována v zařízení pozice 602. Zařízení na přípravu glykolové směsi sestává z beztlaké zásobní nádrže o objemu </w:t>
      </w:r>
      <w:smartTag w:uri="urn:schemas-microsoft-com:office:smarttags" w:element="metricconverter">
        <w:smartTagPr>
          <w:attr w:name="ProductID" w:val="2000 l"/>
        </w:smartTagPr>
        <w:r w:rsidRPr="006E5190">
          <w:t>2000 l</w:t>
        </w:r>
      </w:smartTag>
      <w:r w:rsidRPr="006E5190">
        <w:t>, dvojice plnících čerpadel a dalších armatur. Pro přípravu nemrznoucí směsi je používána změkčená voda z úpravny pozice 601. Jako expanzní zařízení v jednotlivých okruzích slouží čerpadlové expanzní automaty s přídavnou nádobou. Expanzní automaty mimo expanzní funkce plní ještě odvzdušňovací funkci a funkci doplňovací.</w:t>
      </w:r>
    </w:p>
    <w:p w14:paraId="05626B05" w14:textId="03D2EAA4" w:rsidR="0002766B" w:rsidRPr="006E5190" w:rsidRDefault="0002766B" w:rsidP="0002766B">
      <w:pPr>
        <w:pStyle w:val="PX-Normln"/>
        <w:keepNext/>
      </w:pPr>
    </w:p>
    <w:p w14:paraId="4A82D228" w14:textId="77777777" w:rsidR="0002766B" w:rsidRPr="006E5190" w:rsidRDefault="0002766B" w:rsidP="0002766B">
      <w:pPr>
        <w:pStyle w:val="PX-Normln"/>
      </w:pPr>
    </w:p>
    <w:p w14:paraId="4C31F7EE" w14:textId="77777777" w:rsidR="0002766B" w:rsidRPr="006E5190" w:rsidRDefault="0002766B" w:rsidP="0002766B">
      <w:pPr>
        <w:pStyle w:val="PX-Normln"/>
      </w:pPr>
      <w:r w:rsidRPr="006E5190">
        <w:t xml:space="preserve">- TV1, TV2 v projektovaném rozsahu </w:t>
      </w:r>
      <w:proofErr w:type="gramStart"/>
      <w:r w:rsidRPr="006E5190">
        <w:t>40 – 46</w:t>
      </w:r>
      <w:proofErr w:type="gramEnd"/>
      <w:r w:rsidRPr="006E5190">
        <w:t xml:space="preserve"> °C (</w:t>
      </w:r>
      <w:r w:rsidRPr="006E5190">
        <w:rPr>
          <w:b/>
          <w:bCs/>
        </w:rPr>
        <w:t xml:space="preserve">aktuální teplotní spád </w:t>
      </w:r>
      <w:proofErr w:type="gramStart"/>
      <w:r w:rsidRPr="006E5190">
        <w:rPr>
          <w:b/>
          <w:bCs/>
        </w:rPr>
        <w:t>29 – 34</w:t>
      </w:r>
      <w:proofErr w:type="gramEnd"/>
      <w:r w:rsidRPr="006E5190">
        <w:rPr>
          <w:b/>
          <w:bCs/>
        </w:rPr>
        <w:t xml:space="preserve"> °C</w:t>
      </w:r>
      <w:r w:rsidRPr="006E5190">
        <w:t>),</w:t>
      </w:r>
    </w:p>
    <w:p w14:paraId="34014CB7" w14:textId="77777777" w:rsidR="0002766B" w:rsidRPr="006E5190" w:rsidRDefault="0002766B" w:rsidP="0002766B">
      <w:pPr>
        <w:pStyle w:val="PX-Normln"/>
      </w:pPr>
      <w:r w:rsidRPr="006E5190">
        <w:t xml:space="preserve">- SV1, SV2, SV3 v projektovaném rozsahu </w:t>
      </w:r>
      <w:proofErr w:type="gramStart"/>
      <w:r w:rsidRPr="006E5190">
        <w:t>10 – 15</w:t>
      </w:r>
      <w:proofErr w:type="gramEnd"/>
      <w:r w:rsidRPr="006E5190">
        <w:t xml:space="preserve"> °C (</w:t>
      </w:r>
      <w:r w:rsidRPr="006E5190">
        <w:rPr>
          <w:b/>
          <w:bCs/>
        </w:rPr>
        <w:t xml:space="preserve">aktuální teplotní spád </w:t>
      </w:r>
      <w:proofErr w:type="gramStart"/>
      <w:r w:rsidRPr="006E5190">
        <w:rPr>
          <w:b/>
          <w:bCs/>
        </w:rPr>
        <w:t>9 – 16</w:t>
      </w:r>
      <w:proofErr w:type="gramEnd"/>
      <w:r w:rsidRPr="006E5190">
        <w:rPr>
          <w:b/>
          <w:bCs/>
        </w:rPr>
        <w:t xml:space="preserve"> °C</w:t>
      </w:r>
      <w:r w:rsidRPr="006E5190">
        <w:t>).</w:t>
      </w:r>
    </w:p>
    <w:p w14:paraId="30E8C77F" w14:textId="77777777" w:rsidR="0002766B" w:rsidRPr="006E5190" w:rsidRDefault="0002766B" w:rsidP="0056136E">
      <w:pPr>
        <w:pStyle w:val="PX-Nadpis3"/>
        <w:numPr>
          <w:ilvl w:val="2"/>
          <w:numId w:val="4"/>
        </w:numPr>
        <w:ind w:left="567"/>
      </w:pPr>
      <w:bookmarkStart w:id="30" w:name="_Toc150873294"/>
      <w:r w:rsidRPr="006E5190">
        <w:t xml:space="preserve">Teplá </w:t>
      </w:r>
      <w:proofErr w:type="gramStart"/>
      <w:r w:rsidRPr="006E5190">
        <w:t>voda - TV</w:t>
      </w:r>
      <w:bookmarkEnd w:id="30"/>
      <w:proofErr w:type="gramEnd"/>
    </w:p>
    <w:p w14:paraId="6D3A23C2" w14:textId="77777777" w:rsidR="0002766B" w:rsidRPr="006E5190" w:rsidRDefault="0002766B" w:rsidP="0002766B">
      <w:pPr>
        <w:pStyle w:val="PX-Normln"/>
      </w:pPr>
      <w:r w:rsidRPr="006E5190">
        <w:t>K dispozici jsou 2 okruhy chlazení TV1 (červený) a TV2 (žlutý). Aktuálně jsou provozovány současně a chlazení IT jednotek superpočítačů KAROLINA a BARBORA je na těchto okruzích rozděleno v poměru TV1:TV2 = 2:1.</w:t>
      </w:r>
    </w:p>
    <w:p w14:paraId="6A7AB466" w14:textId="77777777" w:rsidR="0002766B" w:rsidRPr="006E5190" w:rsidRDefault="0002766B" w:rsidP="0002766B">
      <w:pPr>
        <w:pStyle w:val="PX-Normln"/>
      </w:pPr>
      <w:r w:rsidRPr="006E5190">
        <w:t xml:space="preserve">Důvodem je větší zátěž okruhu SV3 při dochlazování okruhu TV2. Převod chlazení IT jednotek mezi okruhy probíhá automaticky v závislosti na indikaci stavu aktivního okruhu. Přepnutí je možné i cíleně (ručně) přes systém </w:t>
      </w:r>
      <w:proofErr w:type="spellStart"/>
      <w:r w:rsidRPr="006E5190">
        <w:t>MaR</w:t>
      </w:r>
      <w:proofErr w:type="spellEnd"/>
      <w:r w:rsidRPr="006E5190">
        <w:t xml:space="preserve">. Každý okruh TV má teoretický chladící výkon 600 kW. Celkem tedy </w:t>
      </w:r>
      <w:r w:rsidRPr="006E5190">
        <w:rPr>
          <w:b/>
          <w:bCs/>
        </w:rPr>
        <w:t>1200 kW</w:t>
      </w:r>
      <w:r w:rsidRPr="006E5190">
        <w:t>.</w:t>
      </w:r>
    </w:p>
    <w:p w14:paraId="00678EB1" w14:textId="77777777" w:rsidR="0002766B" w:rsidRPr="006E5190" w:rsidRDefault="0002766B" w:rsidP="0056136E">
      <w:pPr>
        <w:pStyle w:val="PX-Nadpis3"/>
        <w:numPr>
          <w:ilvl w:val="2"/>
          <w:numId w:val="4"/>
        </w:numPr>
        <w:ind w:left="567"/>
      </w:pPr>
      <w:bookmarkStart w:id="31" w:name="_Toc150873295"/>
      <w:r w:rsidRPr="006E5190">
        <w:t xml:space="preserve">Studená </w:t>
      </w:r>
      <w:proofErr w:type="gramStart"/>
      <w:r w:rsidRPr="006E5190">
        <w:t>voda - SV</w:t>
      </w:r>
      <w:bookmarkEnd w:id="31"/>
      <w:proofErr w:type="gramEnd"/>
    </w:p>
    <w:p w14:paraId="1FD9C36A" w14:textId="77777777" w:rsidR="0002766B" w:rsidRPr="006E5190" w:rsidRDefault="0002766B" w:rsidP="0002766B">
      <w:pPr>
        <w:pStyle w:val="PX-Normln"/>
      </w:pPr>
      <w:r w:rsidRPr="006E5190">
        <w:t xml:space="preserve">K dispozici jsou 3 okruhy chlazení SV1 (zelený), SV2 (modrý) a SV3 (tyrkysový). Aktuálně jsou provozovány okruhy SV1 a SV3 současně a části IT jednotek superpočítačů KAROLINA, BARBORA a dalších IT zařízení chlazená z okruhů SV jsou rozděleny mezi těmito okruhy v poměru cca </w:t>
      </w:r>
      <w:proofErr w:type="gramStart"/>
      <w:r w:rsidRPr="006E5190">
        <w:t>55%</w:t>
      </w:r>
      <w:proofErr w:type="gramEnd"/>
      <w:r w:rsidRPr="006E5190">
        <w:t xml:space="preserve"> SV1 a </w:t>
      </w:r>
      <w:proofErr w:type="gramStart"/>
      <w:r w:rsidRPr="006E5190">
        <w:t>45%</w:t>
      </w:r>
      <w:proofErr w:type="gramEnd"/>
      <w:r w:rsidRPr="006E5190">
        <w:t xml:space="preserve"> SV3. Důvodem je nižší chladicí výkon okruhu SV3, který ovlivňují </w:t>
      </w:r>
      <w:proofErr w:type="spellStart"/>
      <w:r w:rsidRPr="006E5190">
        <w:t>chillery</w:t>
      </w:r>
      <w:proofErr w:type="spellEnd"/>
      <w:r w:rsidRPr="006E5190">
        <w:t xml:space="preserve"> BCHJ5 – BCHJ7 s integrovaným </w:t>
      </w:r>
      <w:proofErr w:type="spellStart"/>
      <w:r w:rsidRPr="006E5190">
        <w:t>freecoolingem</w:t>
      </w:r>
      <w:proofErr w:type="spellEnd"/>
      <w:r w:rsidRPr="006E5190">
        <w:t xml:space="preserve">. Okruhy SV1 a SV3 nastaveny pro vzájemné zálohování, avšak v období plné tepelné zátěže (letní měsíce) je tato záloha výkonově omezena a nemusí stačit požadavkům IT zařízení v datovém sále. U duálních připojení probíhá přepínání mezi okruhy SV1 a SV3 automaticky v závislosti na indikaci stavu aktivního okruhu či době běhu aktivního okruhu. Přepnutí je možné i cíleně (ručně) přes systém </w:t>
      </w:r>
      <w:proofErr w:type="spellStart"/>
      <w:r w:rsidRPr="006E5190">
        <w:t>MaR</w:t>
      </w:r>
      <w:proofErr w:type="spellEnd"/>
      <w:r w:rsidRPr="006E5190">
        <w:t>. Okruh SV2 je využíván pro zařízení bez zálohy, pouze v případě dvou chladicích racků KAROLINA CDU4 a CDU9 je zálohou chladící okruh SV3.</w:t>
      </w:r>
    </w:p>
    <w:p w14:paraId="15638E0F" w14:textId="77777777" w:rsidR="00B37AD8" w:rsidRPr="006E5190" w:rsidRDefault="00B37AD8" w:rsidP="0002766B">
      <w:pPr>
        <w:pStyle w:val="PX-Normln"/>
      </w:pPr>
    </w:p>
    <w:p w14:paraId="002A8C4F" w14:textId="77777777" w:rsidR="0002766B" w:rsidRPr="006E5190" w:rsidRDefault="0002766B" w:rsidP="0002766B">
      <w:pPr>
        <w:pStyle w:val="PX-Normln"/>
      </w:pPr>
      <w:r w:rsidRPr="006E5190">
        <w:t>Teoretický chladící výkon okruhu SV1 – 600 kW – BCHJ1-3 (dle aktuální teplotního spádu 510 kW).</w:t>
      </w:r>
    </w:p>
    <w:p w14:paraId="7B55698B" w14:textId="77777777" w:rsidR="0002766B" w:rsidRPr="006E5190" w:rsidRDefault="0002766B" w:rsidP="0002766B">
      <w:pPr>
        <w:pStyle w:val="PX-Normln"/>
      </w:pPr>
      <w:r w:rsidRPr="006E5190">
        <w:t>Teoretický chladící výkon okruhu SV2 – 200 kW – BCHJ4.</w:t>
      </w:r>
    </w:p>
    <w:p w14:paraId="16BEF834" w14:textId="77777777" w:rsidR="0002766B" w:rsidRPr="006E5190" w:rsidRDefault="0002766B" w:rsidP="0002766B">
      <w:pPr>
        <w:pStyle w:val="PX-Normln"/>
      </w:pPr>
      <w:r w:rsidRPr="006E5190">
        <w:t xml:space="preserve">Teoretický chladící výkon okruhu SV3 – 600 kW– BCHJ5-7 (dle aktuální teplotního spádu 400 kW). </w:t>
      </w:r>
    </w:p>
    <w:p w14:paraId="46D0385D" w14:textId="3D0F20BA" w:rsidR="00FD29CD" w:rsidRPr="006E5190" w:rsidRDefault="00FD29CD" w:rsidP="00FD29CD">
      <w:pPr>
        <w:spacing w:after="200" w:line="276" w:lineRule="auto"/>
        <w:contextualSpacing w:val="0"/>
        <w:jc w:val="left"/>
        <w:rPr>
          <w:rFonts w:eastAsia="Times New Roman" w:cs="Arial"/>
          <w:szCs w:val="20"/>
          <w:lang w:eastAsia="cs-CZ"/>
        </w:rPr>
      </w:pPr>
      <w:r w:rsidRPr="006E5190">
        <w:br w:type="page"/>
      </w:r>
    </w:p>
    <w:p w14:paraId="393E7F05" w14:textId="3419B712" w:rsidR="0002766B" w:rsidRPr="006E5190" w:rsidRDefault="001A6FC0" w:rsidP="00FD29CD">
      <w:pPr>
        <w:pStyle w:val="Nadpis1"/>
      </w:pPr>
      <w:bookmarkStart w:id="32" w:name="_Toc183689443"/>
      <w:r w:rsidRPr="006E5190">
        <w:rPr>
          <w:caps w:val="0"/>
        </w:rPr>
        <w:lastRenderedPageBreak/>
        <w:t>DEMONTÁŽE</w:t>
      </w:r>
      <w:bookmarkEnd w:id="32"/>
    </w:p>
    <w:p w14:paraId="1E09D337" w14:textId="77777777" w:rsidR="00CA3AB5" w:rsidRPr="006E5190" w:rsidRDefault="00CA3AB5" w:rsidP="00CA3AB5">
      <w:r w:rsidRPr="006E5190">
        <w:t>V rámci rekonstrukce systému chlazení budou demontovány stávající venkovní zdroje chladu a s nimi související potrubní rozvody, armatury a spojky. Demontáž bude probíhat postupně a za provozu datového centra, s minimalizací dopadu na jeho provoz. Krátkodobé odstávky jednotlivých okruhů jsou možné, ale musí být projednány s investorem minimálně 10 dní předem. Veškeré demontované potrubí, armatury a spojky budou roztříděny dle platných předpisů o nakládání s odpady. Kovové komponenty budou předány k recyklaci, ostatní materiál bude zlikvidován v souladu se zákonem č. 541/2020 Sb., o odpadech a souvisejícími vyhláškami, zejména vyhláškou č. 273/2021 Sb., o podrobnostech nakládání s odpady a vyhláškou č. 8/2021 Sb., o Katalogu odpadů (). Zhotovitel stavby je zodpovědný za zajištění ekologické likvidace demontovaného materiálu a za dodržení všech platných předpisů.</w:t>
      </w:r>
    </w:p>
    <w:p w14:paraId="1FD2BC0C" w14:textId="79F8A3B1" w:rsidR="00FD29CD" w:rsidRPr="006E5190" w:rsidRDefault="00CA3AB5" w:rsidP="00CA3AB5">
      <w:r w:rsidRPr="006E5190">
        <w:t>Doplňující informace o specifikaci odpadů a způsobu jejich likvidace by měly být uvedeny v samostatné kapitole technické zprávy věnované ochraně životního prostředí.</w:t>
      </w:r>
    </w:p>
    <w:p w14:paraId="6483F03E" w14:textId="77777777" w:rsidR="00FD29CD" w:rsidRPr="006E5190" w:rsidRDefault="00FD29CD" w:rsidP="00FD29CD"/>
    <w:p w14:paraId="7D9C1CCF" w14:textId="690A214A" w:rsidR="00FD29CD" w:rsidRPr="006E5190" w:rsidRDefault="00FD29CD" w:rsidP="00FD29CD">
      <w:pPr>
        <w:spacing w:after="200" w:line="276" w:lineRule="auto"/>
        <w:contextualSpacing w:val="0"/>
        <w:jc w:val="left"/>
      </w:pPr>
      <w:r w:rsidRPr="006E5190">
        <w:br w:type="page"/>
      </w:r>
    </w:p>
    <w:p w14:paraId="4635BEA4" w14:textId="027DED62" w:rsidR="007E1008" w:rsidRPr="006E5190" w:rsidRDefault="007A5B81" w:rsidP="007E1008">
      <w:pPr>
        <w:pStyle w:val="Nadpis1"/>
      </w:pPr>
      <w:bookmarkStart w:id="33" w:name="_Toc183689444"/>
      <w:r w:rsidRPr="006E5190">
        <w:rPr>
          <w:caps w:val="0"/>
        </w:rPr>
        <w:lastRenderedPageBreak/>
        <w:t>POPIS NAVRŽENÉHO ŘEŠENÍ</w:t>
      </w:r>
      <w:bookmarkEnd w:id="33"/>
    </w:p>
    <w:p w14:paraId="78CB5DDB" w14:textId="52824546" w:rsidR="00C65D98" w:rsidRPr="006E5190" w:rsidRDefault="00C65D98" w:rsidP="00C65D98">
      <w:r w:rsidRPr="006E5190">
        <w:t>Venkovní zdroje chladu budou postupně demontovány a nahrazeny novými. Počty zařízení se změní za účelem dosažení požadovaného výkonu</w:t>
      </w:r>
      <w:r w:rsidR="00445B60" w:rsidRPr="006E5190">
        <w:t xml:space="preserve">. Před samotnou výměnou zdrojů chladu, musí být provedeny stavební práce na odlehčení stropní desky. Viz. Stavební část. </w:t>
      </w:r>
    </w:p>
    <w:p w14:paraId="5A8F66E8" w14:textId="77777777" w:rsidR="00445B60" w:rsidRPr="006E5190" w:rsidRDefault="00445B60" w:rsidP="00C65D98"/>
    <w:p w14:paraId="2473FC5C" w14:textId="786F6349" w:rsidR="00445B60" w:rsidRPr="006E5190" w:rsidRDefault="00445B60" w:rsidP="00C65D98">
      <w:r w:rsidRPr="006E5190">
        <w:t>Dále bude postupně upravována ocelová konstrukce, která slouží pro vynesen</w:t>
      </w:r>
      <w:r w:rsidR="00AC66F3" w:rsidRPr="006E5190">
        <w:t>í</w:t>
      </w:r>
      <w:r w:rsidRPr="006E5190">
        <w:t xml:space="preserve"> váhy samotných jednotek do připravených patek ve stropní desce </w:t>
      </w:r>
      <w:r w:rsidR="00AC66F3" w:rsidRPr="006E5190">
        <w:t xml:space="preserve">nad </w:t>
      </w:r>
      <w:r w:rsidRPr="006E5190">
        <w:t>4NP. Bude vybudován kompletně nový okruh TV3. Stávající potrubní rozvody budou zachovány v maximální možné variantě tak, aby se přizpůsobily novým jednotkám. Na střechu bude přiveden rozvod pitné vody pro použití adiabat</w:t>
      </w:r>
      <w:r w:rsidR="00997B13" w:rsidRPr="006E5190">
        <w:t>i</w:t>
      </w:r>
      <w:r w:rsidRPr="006E5190">
        <w:t xml:space="preserve">ckého chlazení u jednotek pro okruhy TV. </w:t>
      </w:r>
      <w:r w:rsidR="00997B13" w:rsidRPr="006E5190">
        <w:t>Dle akustické studie mus</w:t>
      </w:r>
      <w:r w:rsidR="003E542D" w:rsidRPr="006E5190">
        <w:t>ejí</w:t>
      </w:r>
      <w:r w:rsidR="00997B13" w:rsidRPr="006E5190">
        <w:t xml:space="preserve"> být zachovány hlukové limity. Podle použitých zařízení budou instalovány tlumiče hluku dle návrh</w:t>
      </w:r>
      <w:r w:rsidR="00AC66F3" w:rsidRPr="006E5190">
        <w:t>u</w:t>
      </w:r>
      <w:r w:rsidR="00997B13" w:rsidRPr="006E5190">
        <w:t xml:space="preserve"> akustické studie, nebo musí zařízení splňovat přísné </w:t>
      </w:r>
      <w:r w:rsidR="00D47ED0" w:rsidRPr="006E5190">
        <w:t>hlukové standardy, viz. akustická studie</w:t>
      </w:r>
      <w:r w:rsidR="00997B13" w:rsidRPr="006E5190">
        <w:t xml:space="preserve">. Osazení zařízení musí být </w:t>
      </w:r>
      <w:r w:rsidR="00B55913" w:rsidRPr="006E5190">
        <w:t>podložena</w:t>
      </w:r>
      <w:r w:rsidR="00997B13" w:rsidRPr="006E5190">
        <w:t xml:space="preserve"> přepočtem akustické studie a ověřeny měřením dle podmínek vyplívajících ze závazného stanoviska Krajské hygienické stanice. </w:t>
      </w:r>
    </w:p>
    <w:p w14:paraId="22728752" w14:textId="77777777" w:rsidR="00C65D98" w:rsidRPr="006E5190" w:rsidRDefault="00C65D98" w:rsidP="00C65D98"/>
    <w:p w14:paraId="01B6EF60" w14:textId="4F353950" w:rsidR="00271225" w:rsidRPr="006E5190" w:rsidRDefault="00271225" w:rsidP="00C65D98">
      <w:r w:rsidRPr="006E5190">
        <w:t xml:space="preserve">Veškeré práce budou probíhat za provozu datového centra. Krátkodobé odstávky jednotlivých okruhů jsou možné, musí být projednány s investorem a informace o nich musí být známa min. 10 dní předem. </w:t>
      </w:r>
    </w:p>
    <w:p w14:paraId="2930880D" w14:textId="1A2595CC" w:rsidR="00271225" w:rsidRPr="006E5190" w:rsidRDefault="00271225" w:rsidP="00C65D98">
      <w:r w:rsidRPr="006E5190">
        <w:t>Jakékoli práce musí mít minimální dopad na provoz datového sálu.</w:t>
      </w:r>
    </w:p>
    <w:p w14:paraId="7297223C" w14:textId="2D162FA6" w:rsidR="00C65D98" w:rsidRPr="006E5190" w:rsidRDefault="00C65D98" w:rsidP="00C65D98"/>
    <w:p w14:paraId="64CF4C2B" w14:textId="4BB37F1C" w:rsidR="00D10BA5" w:rsidRPr="006E5190" w:rsidRDefault="00D10BA5" w:rsidP="00D10BA5">
      <w:pPr>
        <w:pStyle w:val="Nadpis2"/>
      </w:pPr>
      <w:bookmarkStart w:id="34" w:name="_Toc183689445"/>
      <w:r w:rsidRPr="006E5190">
        <w:t>SV 1 – zelený okruh</w:t>
      </w:r>
      <w:bookmarkEnd w:id="34"/>
    </w:p>
    <w:p w14:paraId="2BD1BD68" w14:textId="77777777" w:rsidR="00786FFA" w:rsidRPr="006E5190" w:rsidRDefault="00786FFA" w:rsidP="00C65D98"/>
    <w:p w14:paraId="02B20E9B" w14:textId="115ABD1A" w:rsidR="00455BAC" w:rsidRPr="006E5190" w:rsidRDefault="00455BAC" w:rsidP="00455BAC">
      <w:r w:rsidRPr="006E5190">
        <w:t xml:space="preserve">Zelený okruh studené vody </w:t>
      </w:r>
      <w:r w:rsidR="00161299" w:rsidRPr="006E5190">
        <w:t>bude</w:t>
      </w:r>
      <w:r w:rsidRPr="006E5190">
        <w:t xml:space="preserve"> navržen pro dopravu chlazené vody s teplotním spádem 9–16 °C. Zdrojem chladu budou výrobníky chladu s integrovanou funkcí </w:t>
      </w:r>
      <w:proofErr w:type="spellStart"/>
      <w:r w:rsidRPr="006E5190">
        <w:t>freecoolingu</w:t>
      </w:r>
      <w:proofErr w:type="spellEnd"/>
      <w:r w:rsidRPr="006E5190">
        <w:t>. Okruh obsahuje dvě provozní chladicí jednotky a jednu redundantní jednotku, sdílenou mezi okruhy SV1 a SV3.</w:t>
      </w:r>
    </w:p>
    <w:p w14:paraId="03E70968" w14:textId="3C1CA41C" w:rsidR="00455BAC" w:rsidRPr="006E5190" w:rsidRDefault="00455BAC" w:rsidP="00455BAC">
      <w:r w:rsidRPr="006E5190">
        <w:t xml:space="preserve">Pro připojení chladicích jednotek bude zřízeno nové rozvodné potrubí, které bude napojeno na stávající rozvody v prostoru mezi osami 5 a 6. Okruh studené vody </w:t>
      </w:r>
      <w:r w:rsidR="00161299" w:rsidRPr="006E5190">
        <w:t>bude</w:t>
      </w:r>
      <w:r w:rsidRPr="006E5190">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51609DFE" w14:textId="4D2535D6" w:rsidR="00455BAC" w:rsidRPr="006E5190" w:rsidRDefault="00455BAC" w:rsidP="00455BAC">
      <w:r w:rsidRPr="006E5190">
        <w:t xml:space="preserve">Chladicí jednotky budou vybaveny plynule řízenými kompresory, integrovaným </w:t>
      </w:r>
      <w:proofErr w:type="spellStart"/>
      <w:r w:rsidRPr="006E5190">
        <w:t>freecoolingem</w:t>
      </w:r>
      <w:proofErr w:type="spellEnd"/>
      <w:r w:rsidRPr="006E5190">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10</w:t>
      </w:r>
      <w:r w:rsidR="007350D1" w:rsidRPr="006E5190">
        <w:t xml:space="preserve"> a třídu hořlavosti nejvýše A2L</w:t>
      </w:r>
      <w:r w:rsidRPr="006E5190">
        <w:t>.</w:t>
      </w:r>
      <w:r w:rsidR="008A5FFC" w:rsidRPr="006E5190">
        <w:t xml:space="preserve"> Celkový objem glykolu v okruhu je cca. 8700 litrů.</w:t>
      </w:r>
    </w:p>
    <w:p w14:paraId="029A077D" w14:textId="77777777" w:rsidR="00455BAC" w:rsidRPr="006E5190" w:rsidRDefault="00455BAC" w:rsidP="00455BAC">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6A1DF204" w14:textId="77777777" w:rsidR="00455BAC" w:rsidRPr="006E5190" w:rsidRDefault="00455BAC" w:rsidP="00455BAC">
      <w:r w:rsidRPr="006E5190">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p>
    <w:p w14:paraId="19DA78B9" w14:textId="06E2A140" w:rsidR="00455BAC" w:rsidRPr="006E5190" w:rsidRDefault="00455BAC" w:rsidP="00455BAC">
      <w:r w:rsidRPr="006E5190">
        <w:t xml:space="preserve">Po instalaci chladicích jednotek musí být provedeno hydraulické </w:t>
      </w:r>
      <w:proofErr w:type="spellStart"/>
      <w:r w:rsidRPr="006E5190">
        <w:t>zaregulování</w:t>
      </w:r>
      <w:proofErr w:type="spellEnd"/>
      <w:r w:rsidR="003E542D" w:rsidRPr="006E5190">
        <w:t>,</w:t>
      </w:r>
      <w:r w:rsidRPr="006E5190">
        <w:t xml:space="preserve"> </w:t>
      </w:r>
      <w:r w:rsidR="00437A03" w:rsidRPr="006E5190">
        <w:t xml:space="preserve">a to včetně </w:t>
      </w:r>
      <w:r w:rsidRPr="006E5190">
        <w:t xml:space="preserve">stávajících zařízení, která v okruhu zůstanou, </w:t>
      </w:r>
      <w:r w:rsidR="00437A03" w:rsidRPr="006E5190">
        <w:t xml:space="preserve">zejména </w:t>
      </w:r>
      <w:r w:rsidRPr="006E5190">
        <w:t>stávajícího čerpadlového expanzního automatu. V rámci úprav bude vyměněn také ultrazvukový měřič spotřeby chladu.</w:t>
      </w:r>
      <w:r w:rsidR="00900548" w:rsidRPr="006E5190">
        <w:t xml:space="preserve"> V okruhu na datovém sále je instalován dvoucestný regulační ventil, který slouží pro zachování minimálního průtoky v okruhu v případě malého odběru chladu.</w:t>
      </w:r>
    </w:p>
    <w:p w14:paraId="6D55FF96" w14:textId="23717F0C" w:rsidR="00455BAC" w:rsidRPr="006E5190" w:rsidRDefault="00455BAC" w:rsidP="00455BAC">
      <w:r w:rsidRPr="006E5190">
        <w:lastRenderedPageBreak/>
        <w:t>Zelený</w:t>
      </w:r>
      <w:r w:rsidR="00AC66F3" w:rsidRPr="006E5190">
        <w:t xml:space="preserve"> i tyrkysový</w:t>
      </w:r>
      <w:r w:rsidRPr="006E5190">
        <w:t xml:space="preserve"> okruh</w:t>
      </w:r>
      <w:r w:rsidR="00AC66F3" w:rsidRPr="006E5190">
        <w:t xml:space="preserve"> (možnost přepínaní) </w:t>
      </w:r>
      <w:r w:rsidRPr="006E5190">
        <w:t xml:space="preserve">bude sloužit pro dochlazování nového okruhu TV3. V rámci montáže bude přivedeno potrubí okruhu SV1 do místa určeného pro </w:t>
      </w:r>
      <w:proofErr w:type="spellStart"/>
      <w:r w:rsidRPr="006E5190">
        <w:t>dochlazovací</w:t>
      </w:r>
      <w:proofErr w:type="spellEnd"/>
      <w:r w:rsidRPr="006E5190">
        <w:t xml:space="preserve"> výměník, jehož provoz bude řízen automaticky na základě teploty. Dochlazování žlutého okruhu zůstane zachováno.</w:t>
      </w:r>
    </w:p>
    <w:p w14:paraId="173B080B" w14:textId="77777777" w:rsidR="00455BAC" w:rsidRPr="006E5190" w:rsidRDefault="00455BAC" w:rsidP="00455BAC">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B04CDC" w14:textId="205C72EC" w:rsidR="00455BAC" w:rsidRPr="006E5190" w:rsidRDefault="00455BAC" w:rsidP="00455BAC">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5C817CF8" w14:textId="77777777" w:rsidR="00455BAC" w:rsidRPr="006E5190" w:rsidRDefault="00455BAC" w:rsidP="00455BAC">
      <w:r w:rsidRPr="006E5190">
        <w:t>Zhotovitel odpovídá za funkčnost celého okruhu po dokončení instalace a zprovoznění.</w:t>
      </w:r>
    </w:p>
    <w:p w14:paraId="2ACFA9C9" w14:textId="54CEACD2" w:rsidR="00455BAC" w:rsidRPr="006E5190" w:rsidRDefault="00455BAC" w:rsidP="00455BAC">
      <w:r w:rsidRPr="006E5190">
        <w:t>Veškeré technické parametry a instalace musí být provedeny v souladu s platnými normami, projektovou dokumentací a smluvními podmínkami.</w:t>
      </w:r>
    </w:p>
    <w:p w14:paraId="755D8C21" w14:textId="77777777" w:rsidR="00D40D95" w:rsidRPr="006E5190" w:rsidRDefault="00D40D95" w:rsidP="00C65D98"/>
    <w:p w14:paraId="0F7D6A91" w14:textId="7E480A57" w:rsidR="00D40D95" w:rsidRPr="006E5190" w:rsidRDefault="00D40D95" w:rsidP="00D40D95">
      <w:pPr>
        <w:pStyle w:val="Odstavce"/>
        <w:spacing w:after="0"/>
        <w:rPr>
          <w:u w:val="single"/>
        </w:rPr>
      </w:pPr>
      <w:r w:rsidRPr="006E5190">
        <w:rPr>
          <w:u w:val="single"/>
        </w:rPr>
        <w:t xml:space="preserve">Základní technické parametry </w:t>
      </w:r>
      <w:r w:rsidR="00621B86" w:rsidRPr="006E5190">
        <w:rPr>
          <w:u w:val="single"/>
        </w:rPr>
        <w:t>výrobníků chladu</w:t>
      </w:r>
      <w:r w:rsidRPr="006E5190">
        <w:rPr>
          <w:u w:val="single"/>
        </w:rPr>
        <w:t>:</w:t>
      </w:r>
    </w:p>
    <w:p w14:paraId="596DF64B" w14:textId="77777777" w:rsidR="00D40D95" w:rsidRPr="006E5190" w:rsidRDefault="00D40D95" w:rsidP="00D40D95">
      <w:pPr>
        <w:pStyle w:val="Odstavce"/>
        <w:spacing w:after="0"/>
      </w:pPr>
    </w:p>
    <w:p w14:paraId="6A8E8F3C" w14:textId="3532DB40" w:rsidR="00D40D95" w:rsidRPr="006E5190" w:rsidRDefault="00D40D95" w:rsidP="00D40D95">
      <w:pPr>
        <w:pStyle w:val="Odstavce"/>
        <w:spacing w:after="0"/>
      </w:pPr>
      <w:r w:rsidRPr="006E5190">
        <w:tab/>
      </w:r>
      <w:r w:rsidR="00201A8B" w:rsidRPr="006E5190">
        <w:t xml:space="preserve">min. </w:t>
      </w:r>
      <w:r w:rsidRPr="006E5190">
        <w:t>chladící výkon (s FRC/bez FRC)</w:t>
      </w:r>
      <w:r w:rsidRPr="006E5190">
        <w:tab/>
      </w:r>
      <w:r w:rsidR="00811499" w:rsidRPr="006E5190">
        <w:t>300</w:t>
      </w:r>
      <w:r w:rsidRPr="006E5190">
        <w:t>/</w:t>
      </w:r>
      <w:r w:rsidR="00811499" w:rsidRPr="006E5190">
        <w:t>375,5</w:t>
      </w:r>
      <w:r w:rsidRPr="006E5190">
        <w:tab/>
        <w:t>kW/ks</w:t>
      </w:r>
    </w:p>
    <w:p w14:paraId="7A19D187" w14:textId="77777777" w:rsidR="00D40D95" w:rsidRPr="006E5190" w:rsidRDefault="00D40D95" w:rsidP="00D40D95">
      <w:pPr>
        <w:pStyle w:val="Odstavce"/>
        <w:spacing w:after="0"/>
      </w:pPr>
      <w:r w:rsidRPr="006E5190">
        <w:tab/>
        <w:t>návrhová venkovní teplota vzduchu</w:t>
      </w:r>
      <w:r w:rsidRPr="006E5190">
        <w:tab/>
        <w:t>35</w:t>
      </w:r>
      <w:r w:rsidRPr="006E5190">
        <w:tab/>
      </w:r>
      <w:r w:rsidRPr="006E5190">
        <w:tab/>
        <w:t>°C</w:t>
      </w:r>
    </w:p>
    <w:p w14:paraId="41494CEF" w14:textId="2F451825" w:rsidR="00D40D95" w:rsidRPr="006E5190" w:rsidRDefault="00D40D95" w:rsidP="00D40D95">
      <w:pPr>
        <w:pStyle w:val="Odstavce"/>
        <w:spacing w:after="0"/>
      </w:pPr>
      <w:r w:rsidRPr="006E5190">
        <w:tab/>
      </w:r>
      <w:r w:rsidR="000D1AAC" w:rsidRPr="006E5190">
        <w:t xml:space="preserve">návrhová </w:t>
      </w:r>
      <w:r w:rsidRPr="006E5190">
        <w:t>venkovní teplota pro FRC</w:t>
      </w:r>
      <w:r w:rsidRPr="006E5190">
        <w:tab/>
        <w:t>0</w:t>
      </w:r>
      <w:r w:rsidRPr="006E5190">
        <w:tab/>
      </w:r>
      <w:r w:rsidRPr="006E5190">
        <w:tab/>
        <w:t>°C</w:t>
      </w:r>
    </w:p>
    <w:p w14:paraId="3E9A0BF2" w14:textId="613B0BF2" w:rsidR="00D40D95" w:rsidRPr="006E5190" w:rsidRDefault="00D40D95" w:rsidP="00D40D95">
      <w:pPr>
        <w:pStyle w:val="Odstavce"/>
        <w:spacing w:after="0"/>
      </w:pPr>
      <w:r w:rsidRPr="006E5190">
        <w:tab/>
        <w:t>teplotní spád chlazené vody</w:t>
      </w:r>
      <w:r w:rsidRPr="006E5190">
        <w:tab/>
      </w:r>
      <w:r w:rsidR="00640121" w:rsidRPr="006E5190">
        <w:tab/>
        <w:t>16</w:t>
      </w:r>
      <w:r w:rsidRPr="006E5190">
        <w:t>/</w:t>
      </w:r>
      <w:r w:rsidR="00640121" w:rsidRPr="006E5190">
        <w:t>9</w:t>
      </w:r>
      <w:r w:rsidRPr="006E5190">
        <w:tab/>
      </w:r>
      <w:r w:rsidRPr="006E5190">
        <w:tab/>
        <w:t>°C</w:t>
      </w:r>
    </w:p>
    <w:p w14:paraId="6869ABEF" w14:textId="419DEADA" w:rsidR="000A0178" w:rsidRPr="006E5190" w:rsidRDefault="000A0178" w:rsidP="00D40D95">
      <w:pPr>
        <w:pStyle w:val="Odstavce"/>
        <w:spacing w:after="0"/>
      </w:pPr>
      <w:r w:rsidRPr="006E5190">
        <w:tab/>
        <w:t>typ kapaliny – propylenglykol</w:t>
      </w:r>
      <w:r w:rsidRPr="006E5190">
        <w:tab/>
      </w:r>
      <w:r w:rsidRPr="006E5190">
        <w:tab/>
        <w:t>35</w:t>
      </w:r>
      <w:r w:rsidRPr="006E5190">
        <w:tab/>
      </w:r>
      <w:r w:rsidRPr="006E5190">
        <w:tab/>
        <w:t>%</w:t>
      </w:r>
    </w:p>
    <w:p w14:paraId="15C47BCC" w14:textId="31463B7A" w:rsidR="00D40D95" w:rsidRPr="006E5190" w:rsidRDefault="0036342F" w:rsidP="00D40D95">
      <w:pPr>
        <w:pStyle w:val="Odstavce"/>
        <w:spacing w:after="0"/>
      </w:pPr>
      <w:r w:rsidRPr="006E5190">
        <w:tab/>
      </w:r>
      <w:r w:rsidR="00201A8B" w:rsidRPr="006E5190">
        <w:t xml:space="preserve">max. </w:t>
      </w:r>
      <w:r w:rsidRPr="006E5190">
        <w:t>tlaková ztráta celková</w:t>
      </w:r>
      <w:r w:rsidRPr="006E5190">
        <w:tab/>
      </w:r>
      <w:r w:rsidRPr="006E5190">
        <w:tab/>
      </w:r>
      <w:r w:rsidR="0072472B" w:rsidRPr="006E5190">
        <w:t>150</w:t>
      </w:r>
      <w:r w:rsidR="00B55913" w:rsidRPr="006E5190">
        <w:tab/>
      </w:r>
      <w:r w:rsidR="00B55913" w:rsidRPr="006E5190">
        <w:tab/>
      </w:r>
      <w:proofErr w:type="spellStart"/>
      <w:r w:rsidRPr="006E5190">
        <w:t>kPa</w:t>
      </w:r>
      <w:proofErr w:type="spellEnd"/>
    </w:p>
    <w:p w14:paraId="36C91B2E" w14:textId="6E6474C2" w:rsidR="00D40D95" w:rsidRPr="006E5190" w:rsidRDefault="00D40D95" w:rsidP="00D40D95">
      <w:pPr>
        <w:pStyle w:val="Odstavce"/>
        <w:spacing w:after="0"/>
      </w:pPr>
      <w:r w:rsidRPr="006E5190">
        <w:tab/>
      </w:r>
      <w:r w:rsidR="00201A8B" w:rsidRPr="006E5190">
        <w:t xml:space="preserve">max. </w:t>
      </w:r>
      <w:r w:rsidRPr="006E5190">
        <w:t>hladina akustického výkonu</w:t>
      </w:r>
      <w:r w:rsidRPr="006E5190">
        <w:tab/>
      </w:r>
      <w:r w:rsidR="00811499" w:rsidRPr="006E5190">
        <w:t>94</w:t>
      </w:r>
      <w:r w:rsidRPr="006E5190">
        <w:tab/>
      </w:r>
      <w:r w:rsidRPr="006E5190">
        <w:tab/>
        <w:t>dB(A)</w:t>
      </w:r>
    </w:p>
    <w:p w14:paraId="5C248C80" w14:textId="1EE03495" w:rsidR="00D40D95" w:rsidRPr="006E5190" w:rsidRDefault="00D40D95" w:rsidP="00D40D95">
      <w:pPr>
        <w:pStyle w:val="Odstavce"/>
        <w:spacing w:after="0"/>
      </w:pPr>
      <w:r w:rsidRPr="006E5190">
        <w:tab/>
      </w:r>
      <w:r w:rsidR="00201A8B" w:rsidRPr="006E5190">
        <w:t xml:space="preserve">max. </w:t>
      </w:r>
      <w:r w:rsidRPr="006E5190">
        <w:t>provozní hmotnost</w:t>
      </w:r>
      <w:r w:rsidRPr="006E5190">
        <w:tab/>
      </w:r>
      <w:r w:rsidRPr="006E5190">
        <w:tab/>
      </w:r>
      <w:r w:rsidR="00811499" w:rsidRPr="006E5190">
        <w:t>6800</w:t>
      </w:r>
      <w:r w:rsidRPr="006E5190">
        <w:tab/>
      </w:r>
      <w:r w:rsidRPr="006E5190">
        <w:tab/>
        <w:t>kg</w:t>
      </w:r>
    </w:p>
    <w:p w14:paraId="0061FF1E" w14:textId="0E0EF283" w:rsidR="00D40D95" w:rsidRPr="006E5190" w:rsidRDefault="00D40D95" w:rsidP="00D40D95">
      <w:pPr>
        <w:pStyle w:val="Odstavce"/>
        <w:spacing w:after="0"/>
      </w:pPr>
      <w:r w:rsidRPr="006E5190">
        <w:tab/>
      </w:r>
      <w:r w:rsidR="008B7A69" w:rsidRPr="006E5190">
        <w:t>m</w:t>
      </w:r>
      <w:r w:rsidR="0072472B" w:rsidRPr="006E5190">
        <w:t xml:space="preserve">ax. rozběhový </w:t>
      </w:r>
      <w:r w:rsidR="00736941" w:rsidRPr="006E5190">
        <w:t xml:space="preserve">proud </w:t>
      </w:r>
      <w:r w:rsidRPr="006E5190">
        <w:tab/>
      </w:r>
      <w:r w:rsidRPr="006E5190">
        <w:tab/>
      </w:r>
      <w:r w:rsidRPr="006E5190">
        <w:tab/>
      </w:r>
      <w:r w:rsidR="00736941" w:rsidRPr="006E5190">
        <w:t>460</w:t>
      </w:r>
      <w:r w:rsidRPr="006E5190">
        <w:tab/>
      </w:r>
      <w:r w:rsidRPr="006E5190">
        <w:tab/>
        <w:t>A</w:t>
      </w:r>
    </w:p>
    <w:p w14:paraId="4A84C484" w14:textId="0196BFB7" w:rsidR="00D40D95" w:rsidRPr="006E5190" w:rsidRDefault="00D40D95" w:rsidP="00D40D95">
      <w:pPr>
        <w:pStyle w:val="Odstavce"/>
        <w:spacing w:after="0"/>
      </w:pPr>
      <w:r w:rsidRPr="006E5190">
        <w:tab/>
      </w:r>
      <w:r w:rsidR="008B7A69" w:rsidRPr="006E5190">
        <w:t>m</w:t>
      </w:r>
      <w:r w:rsidR="00736941" w:rsidRPr="006E5190">
        <w:t>aximální proud (FLA)</w:t>
      </w:r>
      <w:r w:rsidRPr="006E5190">
        <w:tab/>
      </w:r>
      <w:r w:rsidRPr="006E5190">
        <w:tab/>
      </w:r>
      <w:r w:rsidRPr="006E5190">
        <w:tab/>
      </w:r>
      <w:r w:rsidR="00736941" w:rsidRPr="006E5190">
        <w:t>390</w:t>
      </w:r>
      <w:r w:rsidRPr="006E5190">
        <w:tab/>
      </w:r>
      <w:r w:rsidRPr="006E5190">
        <w:tab/>
        <w:t>A</w:t>
      </w:r>
    </w:p>
    <w:p w14:paraId="6273DE25" w14:textId="4788AB25" w:rsidR="00D40D95" w:rsidRPr="006E5190" w:rsidRDefault="00D40D95" w:rsidP="00D40D95">
      <w:pPr>
        <w:pStyle w:val="Odstavce"/>
        <w:spacing w:after="0"/>
      </w:pPr>
      <w:r w:rsidRPr="006E5190">
        <w:tab/>
        <w:t>chladivo</w:t>
      </w:r>
      <w:r w:rsidRPr="006E5190">
        <w:tab/>
      </w:r>
      <w:r w:rsidRPr="006E5190">
        <w:tab/>
      </w:r>
      <w:r w:rsidRPr="006E5190">
        <w:tab/>
      </w:r>
      <w:r w:rsidRPr="006E5190">
        <w:tab/>
        <w:t>R1234ze</w:t>
      </w:r>
    </w:p>
    <w:p w14:paraId="535138CF" w14:textId="61DB0BF8" w:rsidR="00D40D95" w:rsidRPr="006E5190" w:rsidRDefault="00D40D95" w:rsidP="00D40D95">
      <w:pPr>
        <w:pStyle w:val="Odstavce"/>
        <w:spacing w:after="0"/>
      </w:pPr>
      <w:r w:rsidRPr="006E5190">
        <w:tab/>
        <w:t>kompresor</w:t>
      </w:r>
      <w:r w:rsidRPr="006E5190">
        <w:tab/>
      </w:r>
      <w:r w:rsidRPr="006E5190">
        <w:tab/>
      </w:r>
      <w:r w:rsidRPr="006E5190">
        <w:tab/>
      </w:r>
      <w:r w:rsidRPr="006E5190">
        <w:tab/>
      </w:r>
      <w:r w:rsidR="007350D1" w:rsidRPr="006E5190">
        <w:t>plynule řízený</w:t>
      </w:r>
    </w:p>
    <w:p w14:paraId="121E0BE2" w14:textId="5AD69380" w:rsidR="00D40D95" w:rsidRPr="006E5190" w:rsidRDefault="00D40D95" w:rsidP="00D40D95">
      <w:pPr>
        <w:pStyle w:val="Odstavce"/>
        <w:spacing w:after="0"/>
      </w:pPr>
      <w:r w:rsidRPr="006E5190">
        <w:tab/>
      </w:r>
      <w:r w:rsidR="00201A8B" w:rsidRPr="006E5190">
        <w:t>max</w:t>
      </w:r>
      <w:r w:rsidR="00B55913" w:rsidRPr="006E5190">
        <w:t>.</w:t>
      </w:r>
      <w:r w:rsidR="00201A8B" w:rsidRPr="006E5190">
        <w:t xml:space="preserve"> </w:t>
      </w:r>
      <w:r w:rsidRPr="006E5190">
        <w:t>délka x šířka x výška</w:t>
      </w:r>
      <w:r w:rsidRPr="006E5190">
        <w:tab/>
      </w:r>
      <w:r w:rsidRPr="006E5190">
        <w:tab/>
      </w:r>
      <w:r w:rsidR="007350D1" w:rsidRPr="006E5190">
        <w:t>6000</w:t>
      </w:r>
      <w:r w:rsidRPr="006E5190">
        <w:t xml:space="preserve"> x </w:t>
      </w:r>
      <w:r w:rsidR="007350D1" w:rsidRPr="006E5190">
        <w:t xml:space="preserve">2450 </w:t>
      </w:r>
      <w:r w:rsidRPr="006E5190">
        <w:t xml:space="preserve">x </w:t>
      </w:r>
      <w:r w:rsidR="007350D1" w:rsidRPr="006E5190">
        <w:t>2550</w:t>
      </w:r>
      <w:r w:rsidRPr="006E5190">
        <w:t xml:space="preserve"> mm</w:t>
      </w:r>
    </w:p>
    <w:p w14:paraId="25BA99CC" w14:textId="77777777" w:rsidR="00D40D95" w:rsidRPr="006E5190" w:rsidRDefault="00D40D95" w:rsidP="00D40D95">
      <w:pPr>
        <w:pStyle w:val="Odstavce"/>
        <w:spacing w:after="0"/>
      </w:pPr>
    </w:p>
    <w:p w14:paraId="1B17A820" w14:textId="77777777" w:rsidR="00D013B6" w:rsidRPr="006E5190" w:rsidRDefault="00D013B6" w:rsidP="00D40D95">
      <w:pPr>
        <w:pStyle w:val="Odstavce"/>
        <w:spacing w:after="0"/>
      </w:pPr>
    </w:p>
    <w:p w14:paraId="089655E2" w14:textId="10BE1535" w:rsidR="00D013B6" w:rsidRPr="006E5190" w:rsidRDefault="00D013B6" w:rsidP="00D013B6">
      <w:pPr>
        <w:pStyle w:val="Odstavce"/>
        <w:spacing w:after="0"/>
        <w:rPr>
          <w:u w:val="single"/>
        </w:rPr>
      </w:pPr>
      <w:r w:rsidRPr="006E5190">
        <w:rPr>
          <w:u w:val="single"/>
        </w:rPr>
        <w:t>Základní technické parametry such</w:t>
      </w:r>
      <w:r w:rsidR="00A874CB" w:rsidRPr="006E5190">
        <w:rPr>
          <w:u w:val="single"/>
        </w:rPr>
        <w:t>ého</w:t>
      </w:r>
      <w:r w:rsidRPr="006E5190">
        <w:rPr>
          <w:u w:val="single"/>
        </w:rPr>
        <w:t xml:space="preserve"> chladič</w:t>
      </w:r>
      <w:r w:rsidR="00A874CB" w:rsidRPr="006E5190">
        <w:rPr>
          <w:u w:val="single"/>
        </w:rPr>
        <w:t>e</w:t>
      </w:r>
      <w:r w:rsidRPr="006E5190">
        <w:rPr>
          <w:u w:val="single"/>
        </w:rPr>
        <w:t>:</w:t>
      </w:r>
    </w:p>
    <w:p w14:paraId="0A696A6A" w14:textId="77777777" w:rsidR="00D013B6" w:rsidRPr="006E5190" w:rsidRDefault="00D013B6" w:rsidP="00D013B6">
      <w:pPr>
        <w:pStyle w:val="Mjnadpis02"/>
        <w:numPr>
          <w:ilvl w:val="0"/>
          <w:numId w:val="0"/>
        </w:numPr>
        <w:spacing w:line="240" w:lineRule="auto"/>
        <w:ind w:left="792"/>
        <w:jc w:val="both"/>
        <w:rPr>
          <w:b w:val="0"/>
          <w:smallCaps w:val="0"/>
        </w:rPr>
      </w:pPr>
      <w:r w:rsidRPr="006E5190">
        <w:rPr>
          <w:b w:val="0"/>
          <w:smallCaps w:val="0"/>
        </w:rPr>
        <w:tab/>
      </w:r>
    </w:p>
    <w:p w14:paraId="0924178A" w14:textId="11BC3419" w:rsidR="00D013B6" w:rsidRPr="006E5190" w:rsidRDefault="00D013B6" w:rsidP="00D013B6">
      <w:pPr>
        <w:pStyle w:val="Odstavce"/>
        <w:spacing w:after="0"/>
      </w:pPr>
      <w:r w:rsidRPr="006E5190">
        <w:tab/>
      </w:r>
      <w:r w:rsidR="00201A8B" w:rsidRPr="006E5190">
        <w:t xml:space="preserve">min. </w:t>
      </w:r>
      <w:r w:rsidRPr="006E5190">
        <w:t>chladící výkon</w:t>
      </w:r>
      <w:r w:rsidRPr="006E5190">
        <w:tab/>
      </w:r>
      <w:r w:rsidRPr="006E5190">
        <w:tab/>
      </w:r>
      <w:r w:rsidRPr="006E5190">
        <w:tab/>
        <w:t>360</w:t>
      </w:r>
      <w:r w:rsidRPr="006E5190">
        <w:tab/>
      </w:r>
      <w:r w:rsidRPr="006E5190">
        <w:tab/>
        <w:t>kW</w:t>
      </w:r>
    </w:p>
    <w:p w14:paraId="50D1A9FB" w14:textId="30286275" w:rsidR="00D013B6" w:rsidRPr="006E5190" w:rsidRDefault="00D013B6" w:rsidP="00D013B6">
      <w:pPr>
        <w:pStyle w:val="Odstavce"/>
        <w:spacing w:after="0"/>
      </w:pPr>
      <w:r w:rsidRPr="006E5190">
        <w:tab/>
      </w:r>
      <w:r w:rsidR="000D1AAC" w:rsidRPr="006E5190">
        <w:t xml:space="preserve">návrhová </w:t>
      </w:r>
      <w:r w:rsidRPr="006E5190">
        <w:t>venkovní teplota pro FRC</w:t>
      </w:r>
      <w:r w:rsidRPr="006E5190">
        <w:tab/>
        <w:t>6</w:t>
      </w:r>
      <w:r w:rsidRPr="006E5190">
        <w:tab/>
      </w:r>
      <w:r w:rsidRPr="006E5190">
        <w:tab/>
        <w:t>°C</w:t>
      </w:r>
    </w:p>
    <w:p w14:paraId="48A7B0FF" w14:textId="483BF79C" w:rsidR="00D013B6" w:rsidRPr="006E5190" w:rsidRDefault="00D013B6" w:rsidP="00D013B6">
      <w:pPr>
        <w:pStyle w:val="Odstavce"/>
        <w:spacing w:after="0"/>
      </w:pPr>
      <w:r w:rsidRPr="006E5190">
        <w:tab/>
        <w:t>teplotní spád</w:t>
      </w:r>
      <w:r w:rsidRPr="006E5190">
        <w:tab/>
      </w:r>
      <w:r w:rsidRPr="006E5190">
        <w:tab/>
      </w:r>
      <w:r w:rsidRPr="006E5190">
        <w:tab/>
      </w:r>
      <w:r w:rsidRPr="006E5190">
        <w:tab/>
      </w:r>
      <w:r w:rsidR="00640121" w:rsidRPr="006E5190">
        <w:t>16/9</w:t>
      </w:r>
      <w:r w:rsidRPr="006E5190">
        <w:tab/>
      </w:r>
      <w:r w:rsidRPr="006E5190">
        <w:tab/>
        <w:t>°C</w:t>
      </w:r>
    </w:p>
    <w:p w14:paraId="45322601" w14:textId="77777777" w:rsidR="000A0178" w:rsidRPr="006E5190" w:rsidRDefault="000A0178" w:rsidP="000A0178">
      <w:pPr>
        <w:pStyle w:val="Odstavce"/>
        <w:spacing w:after="0"/>
        <w:ind w:firstLine="708"/>
      </w:pPr>
      <w:r w:rsidRPr="006E5190">
        <w:t>typ kapaliny – propylenglykol</w:t>
      </w:r>
      <w:r w:rsidRPr="006E5190">
        <w:tab/>
      </w:r>
      <w:r w:rsidRPr="006E5190">
        <w:tab/>
        <w:t>35</w:t>
      </w:r>
      <w:r w:rsidRPr="006E5190">
        <w:tab/>
      </w:r>
      <w:r w:rsidRPr="006E5190">
        <w:tab/>
        <w:t>%</w:t>
      </w:r>
    </w:p>
    <w:p w14:paraId="3788B24E" w14:textId="01971619" w:rsidR="00D013B6" w:rsidRPr="006E5190" w:rsidRDefault="00D013B6" w:rsidP="00D013B6">
      <w:pPr>
        <w:pStyle w:val="Odstavce"/>
        <w:spacing w:after="0"/>
      </w:pPr>
      <w:r w:rsidRPr="006E5190">
        <w:tab/>
      </w:r>
      <w:r w:rsidR="00201A8B" w:rsidRPr="006E5190">
        <w:t xml:space="preserve">max. </w:t>
      </w:r>
      <w:r w:rsidRPr="006E5190">
        <w:t>tlaková ztráta</w:t>
      </w:r>
      <w:r w:rsidRPr="006E5190">
        <w:tab/>
      </w:r>
      <w:r w:rsidRPr="006E5190">
        <w:tab/>
      </w:r>
      <w:r w:rsidRPr="006E5190">
        <w:tab/>
      </w:r>
      <w:r w:rsidR="001D7F69" w:rsidRPr="006E5190">
        <w:t>150</w:t>
      </w:r>
      <w:r w:rsidRPr="006E5190">
        <w:tab/>
      </w:r>
      <w:r w:rsidRPr="006E5190">
        <w:tab/>
      </w:r>
      <w:proofErr w:type="spellStart"/>
      <w:r w:rsidRPr="006E5190">
        <w:t>kPa</w:t>
      </w:r>
      <w:proofErr w:type="spellEnd"/>
    </w:p>
    <w:p w14:paraId="6C45A7DC" w14:textId="05EC350A" w:rsidR="00D013B6" w:rsidRPr="006E5190" w:rsidRDefault="00D013B6" w:rsidP="00D013B6">
      <w:pPr>
        <w:pStyle w:val="Odstavce"/>
        <w:spacing w:after="0"/>
      </w:pPr>
      <w:r w:rsidRPr="006E5190">
        <w:tab/>
      </w:r>
      <w:r w:rsidR="00201A8B" w:rsidRPr="006E5190">
        <w:t xml:space="preserve">max. </w:t>
      </w:r>
      <w:r w:rsidRPr="006E5190">
        <w:t>hmotnost</w:t>
      </w:r>
      <w:r w:rsidRPr="006E5190">
        <w:tab/>
      </w:r>
      <w:r w:rsidRPr="006E5190">
        <w:tab/>
      </w:r>
      <w:r w:rsidRPr="006E5190">
        <w:tab/>
      </w:r>
      <w:r w:rsidRPr="006E5190">
        <w:tab/>
      </w:r>
      <w:r w:rsidR="002C7E55" w:rsidRPr="006E5190">
        <w:t>2800</w:t>
      </w:r>
      <w:r w:rsidRPr="006E5190">
        <w:tab/>
      </w:r>
      <w:r w:rsidR="00811499" w:rsidRPr="006E5190">
        <w:tab/>
      </w:r>
      <w:r w:rsidRPr="006E5190">
        <w:t>kg</w:t>
      </w:r>
    </w:p>
    <w:p w14:paraId="47459EEE" w14:textId="66FA35CD" w:rsidR="00D013B6" w:rsidRPr="006E5190" w:rsidRDefault="00D013B6" w:rsidP="00D013B6">
      <w:pPr>
        <w:pStyle w:val="Odstavce"/>
        <w:spacing w:after="0"/>
        <w:rPr>
          <w:color w:val="000000" w:themeColor="text1"/>
        </w:rPr>
      </w:pPr>
      <w:r w:rsidRPr="006E5190">
        <w:rPr>
          <w:color w:val="000000" w:themeColor="text1"/>
        </w:rPr>
        <w:tab/>
      </w:r>
      <w:r w:rsidR="00201A8B" w:rsidRPr="006E5190">
        <w:rPr>
          <w:color w:val="000000" w:themeColor="text1"/>
        </w:rPr>
        <w:t xml:space="preserve">max. </w:t>
      </w:r>
      <w:r w:rsidRPr="006E5190">
        <w:rPr>
          <w:color w:val="000000" w:themeColor="text1"/>
        </w:rPr>
        <w:t>hladina akustického výkonu</w:t>
      </w:r>
      <w:r w:rsidRPr="006E5190">
        <w:rPr>
          <w:color w:val="000000" w:themeColor="text1"/>
        </w:rPr>
        <w:tab/>
      </w:r>
      <w:r w:rsidR="003D2B13" w:rsidRPr="006E5190">
        <w:rPr>
          <w:color w:val="000000" w:themeColor="text1"/>
        </w:rPr>
        <w:t>98</w:t>
      </w:r>
      <w:r w:rsidRPr="006E5190">
        <w:rPr>
          <w:color w:val="000000" w:themeColor="text1"/>
        </w:rPr>
        <w:tab/>
      </w:r>
      <w:r w:rsidRPr="006E5190">
        <w:rPr>
          <w:color w:val="000000" w:themeColor="text1"/>
        </w:rPr>
        <w:tab/>
        <w:t xml:space="preserve">dB(A) </w:t>
      </w:r>
    </w:p>
    <w:p w14:paraId="54EEDB9D" w14:textId="72C717B2" w:rsidR="00D013B6" w:rsidRPr="006E5190" w:rsidRDefault="00D013B6" w:rsidP="00D013B6">
      <w:pPr>
        <w:pStyle w:val="Odstavce"/>
        <w:spacing w:after="0"/>
      </w:pPr>
      <w:r w:rsidRPr="006E5190">
        <w:tab/>
      </w:r>
      <w:r w:rsidR="00201A8B" w:rsidRPr="006E5190">
        <w:t xml:space="preserve">max. </w:t>
      </w:r>
      <w:r w:rsidRPr="006E5190">
        <w:t>délka x šířka x výška</w:t>
      </w:r>
      <w:r w:rsidRPr="006E5190">
        <w:tab/>
      </w:r>
      <w:r w:rsidRPr="006E5190">
        <w:tab/>
      </w:r>
      <w:r w:rsidR="00BC0E0D" w:rsidRPr="006E5190">
        <w:t xml:space="preserve">6000 </w:t>
      </w:r>
      <w:r w:rsidRPr="006E5190">
        <w:t xml:space="preserve">x </w:t>
      </w:r>
      <w:r w:rsidR="00811499" w:rsidRPr="006E5190">
        <w:t xml:space="preserve">2450 </w:t>
      </w:r>
      <w:r w:rsidRPr="006E5190">
        <w:t xml:space="preserve">x </w:t>
      </w:r>
      <w:r w:rsidR="00811499" w:rsidRPr="006E5190">
        <w:t xml:space="preserve">2550 </w:t>
      </w:r>
      <w:r w:rsidRPr="006E5190">
        <w:t>mm</w:t>
      </w:r>
    </w:p>
    <w:p w14:paraId="6A6BF6FD" w14:textId="1021B257" w:rsidR="00D013B6" w:rsidRPr="006E5190" w:rsidRDefault="00D013B6" w:rsidP="00D013B6">
      <w:pPr>
        <w:pStyle w:val="Odstavce"/>
        <w:spacing w:after="0"/>
      </w:pPr>
      <w:r w:rsidRPr="006E5190">
        <w:tab/>
        <w:t>ventilátory v provedení EC</w:t>
      </w:r>
    </w:p>
    <w:p w14:paraId="4090AE6D" w14:textId="77777777" w:rsidR="001A6FC0" w:rsidRPr="006E5190" w:rsidRDefault="001A6FC0" w:rsidP="00D013B6">
      <w:pPr>
        <w:pStyle w:val="Odstavce"/>
        <w:spacing w:after="0"/>
      </w:pPr>
    </w:p>
    <w:p w14:paraId="2026E77D" w14:textId="77777777" w:rsidR="00000B07" w:rsidRPr="006E5190" w:rsidRDefault="00000B07" w:rsidP="00D40D95">
      <w:pPr>
        <w:pStyle w:val="Odstavce"/>
        <w:spacing w:after="0"/>
      </w:pPr>
    </w:p>
    <w:p w14:paraId="70BB987E" w14:textId="4716C12D" w:rsidR="001A6FC0" w:rsidRPr="006E5190" w:rsidRDefault="001A6FC0" w:rsidP="001A6FC0">
      <w:pPr>
        <w:pStyle w:val="Odstavce"/>
        <w:spacing w:after="0"/>
        <w:rPr>
          <w:u w:val="single"/>
        </w:rPr>
      </w:pPr>
      <w:r w:rsidRPr="006E5190">
        <w:rPr>
          <w:u w:val="single"/>
        </w:rPr>
        <w:t>Základní technické parametry čerpadel:</w:t>
      </w:r>
    </w:p>
    <w:p w14:paraId="71C84B68" w14:textId="77777777" w:rsidR="001A6FC0" w:rsidRPr="006E5190" w:rsidRDefault="001A6FC0" w:rsidP="001A6FC0">
      <w:pPr>
        <w:pStyle w:val="Odstavce"/>
        <w:spacing w:after="0"/>
        <w:rPr>
          <w:u w:val="single"/>
        </w:rPr>
      </w:pPr>
    </w:p>
    <w:p w14:paraId="4E9CB339" w14:textId="207F94FB" w:rsidR="001A6FC0" w:rsidRPr="006E5190" w:rsidRDefault="001A6FC0" w:rsidP="001A6FC0">
      <w:pPr>
        <w:pStyle w:val="Odstavce"/>
        <w:spacing w:after="0"/>
      </w:pPr>
      <w:r w:rsidRPr="006E5190">
        <w:tab/>
      </w:r>
      <w:r w:rsidR="001D7F69" w:rsidRPr="006E5190">
        <w:t>P</w:t>
      </w:r>
      <w:r w:rsidR="00201A8B" w:rsidRPr="006E5190">
        <w:t>růtok</w:t>
      </w:r>
      <w:r w:rsidRPr="006E5190">
        <w:tab/>
      </w:r>
      <w:r w:rsidR="001D7F69" w:rsidRPr="006E5190">
        <w:tab/>
      </w:r>
      <w:r w:rsidRPr="006E5190">
        <w:tab/>
      </w:r>
      <w:r w:rsidRPr="006E5190">
        <w:tab/>
      </w:r>
      <w:r w:rsidRPr="006E5190">
        <w:tab/>
      </w:r>
      <w:r w:rsidR="008B7A69" w:rsidRPr="006E5190">
        <w:tab/>
      </w:r>
      <w:r w:rsidR="008B7A69" w:rsidRPr="006E5190">
        <w:tab/>
      </w:r>
      <w:r w:rsidR="002C7E55" w:rsidRPr="006E5190">
        <w:t>106</w:t>
      </w:r>
      <w:r w:rsidRPr="006E5190">
        <w:tab/>
      </w:r>
      <w:r w:rsidR="00B55913" w:rsidRPr="006E5190">
        <w:tab/>
      </w:r>
      <w:r w:rsidRPr="006E5190">
        <w:t>m3/h</w:t>
      </w:r>
    </w:p>
    <w:p w14:paraId="6C945F41" w14:textId="6633439E" w:rsidR="001A6FC0" w:rsidRPr="006E5190" w:rsidRDefault="001A6FC0" w:rsidP="001A6FC0">
      <w:pPr>
        <w:pStyle w:val="Odstavce"/>
        <w:spacing w:after="0"/>
      </w:pPr>
      <w:r w:rsidRPr="006E5190">
        <w:tab/>
        <w:t>Dopravní výška</w:t>
      </w:r>
      <w:r w:rsidRPr="006E5190">
        <w:tab/>
      </w:r>
      <w:r w:rsidRPr="006E5190">
        <w:tab/>
      </w:r>
      <w:r w:rsidRPr="006E5190">
        <w:tab/>
      </w:r>
      <w:r w:rsidRPr="006E5190">
        <w:tab/>
      </w:r>
      <w:r w:rsidR="008B7A69" w:rsidRPr="006E5190">
        <w:tab/>
      </w:r>
      <w:r w:rsidR="008B7A69" w:rsidRPr="006E5190">
        <w:tab/>
      </w:r>
      <w:r w:rsidRPr="006E5190">
        <w:t>41,9</w:t>
      </w:r>
      <w:r w:rsidRPr="006E5190">
        <w:tab/>
      </w:r>
      <w:r w:rsidRPr="006E5190">
        <w:tab/>
        <w:t>m</w:t>
      </w:r>
    </w:p>
    <w:p w14:paraId="02473174" w14:textId="3E3DD52F" w:rsidR="006E383A" w:rsidRPr="006E5190" w:rsidRDefault="001D7F69" w:rsidP="008B7A69">
      <w:pPr>
        <w:pStyle w:val="Odstavce"/>
        <w:spacing w:after="0"/>
        <w:ind w:firstLine="708"/>
      </w:pPr>
      <w:r w:rsidRPr="006E5190">
        <w:t>Výpočtová hodnota tlakové ztráty pro výrobník chladu</w:t>
      </w:r>
      <w:r w:rsidRPr="006E5190">
        <w:tab/>
      </w:r>
      <w:r w:rsidR="006E383A" w:rsidRPr="006E5190">
        <w:t>95</w:t>
      </w:r>
      <w:r w:rsidR="008B7A69" w:rsidRPr="006E5190">
        <w:tab/>
      </w:r>
      <w:r w:rsidR="008B7A69" w:rsidRPr="006E5190">
        <w:tab/>
      </w:r>
      <w:proofErr w:type="spellStart"/>
      <w:r w:rsidR="006E383A" w:rsidRPr="006E5190">
        <w:t>kPa</w:t>
      </w:r>
      <w:proofErr w:type="spellEnd"/>
    </w:p>
    <w:p w14:paraId="6D581C5B" w14:textId="5983358D" w:rsidR="001D7F69" w:rsidRPr="006E5190" w:rsidRDefault="006E383A" w:rsidP="008B7A69">
      <w:pPr>
        <w:pStyle w:val="Odstavce"/>
        <w:spacing w:after="0"/>
        <w:ind w:firstLine="708"/>
      </w:pPr>
      <w:r w:rsidRPr="006E5190">
        <w:t>Výpočtová hodnota tlakové ztráty pro suchý chladič</w:t>
      </w:r>
      <w:r w:rsidRPr="006E5190">
        <w:tab/>
        <w:t>71,1</w:t>
      </w:r>
      <w:r w:rsidR="008B7A69" w:rsidRPr="006E5190">
        <w:tab/>
      </w:r>
      <w:r w:rsidR="008B7A69" w:rsidRPr="006E5190">
        <w:tab/>
      </w:r>
      <w:proofErr w:type="spellStart"/>
      <w:r w:rsidRPr="006E5190">
        <w:t>kPa</w:t>
      </w:r>
      <w:proofErr w:type="spellEnd"/>
    </w:p>
    <w:p w14:paraId="131740BE" w14:textId="1C56F742" w:rsidR="001A6FC0" w:rsidRPr="006E5190" w:rsidRDefault="001A6FC0" w:rsidP="008B7A69">
      <w:pPr>
        <w:pStyle w:val="Odstavce"/>
        <w:spacing w:after="0"/>
        <w:ind w:firstLine="708"/>
      </w:pPr>
      <w:r w:rsidRPr="006E5190">
        <w:t>Připojení</w:t>
      </w:r>
      <w:r w:rsidRPr="006E5190">
        <w:tab/>
      </w:r>
      <w:r w:rsidRPr="006E5190">
        <w:tab/>
      </w:r>
      <w:r w:rsidRPr="006E5190">
        <w:tab/>
      </w:r>
      <w:r w:rsidRPr="006E5190">
        <w:tab/>
      </w:r>
      <w:r w:rsidR="008B7A69" w:rsidRPr="006E5190">
        <w:tab/>
      </w:r>
      <w:r w:rsidR="008B7A69" w:rsidRPr="006E5190">
        <w:tab/>
      </w:r>
      <w:r w:rsidRPr="006E5190">
        <w:t>DN80</w:t>
      </w:r>
      <w:r w:rsidRPr="006E5190">
        <w:tab/>
      </w:r>
      <w:r w:rsidRPr="006E5190">
        <w:tab/>
      </w:r>
    </w:p>
    <w:p w14:paraId="1928ECF7" w14:textId="59200FE2" w:rsidR="001A6FC0" w:rsidRPr="006E5190" w:rsidRDefault="001A6FC0" w:rsidP="001A6FC0">
      <w:pPr>
        <w:pStyle w:val="Odstavce"/>
        <w:spacing w:after="0"/>
      </w:pPr>
      <w:r w:rsidRPr="006E5190">
        <w:tab/>
        <w:t>Řízení</w:t>
      </w:r>
      <w:r w:rsidRPr="006E5190">
        <w:tab/>
      </w:r>
      <w:r w:rsidRPr="006E5190">
        <w:tab/>
      </w:r>
      <w:r w:rsidRPr="006E5190">
        <w:tab/>
      </w:r>
      <w:r w:rsidRPr="006E5190">
        <w:tab/>
      </w:r>
      <w:r w:rsidRPr="006E5190">
        <w:tab/>
      </w:r>
      <w:r w:rsidR="008B7A69" w:rsidRPr="006E5190">
        <w:tab/>
      </w:r>
      <w:r w:rsidR="008B7A69" w:rsidRPr="006E5190">
        <w:tab/>
      </w:r>
      <w:proofErr w:type="gramStart"/>
      <w:r w:rsidRPr="006E5190">
        <w:t>EC - konstantní</w:t>
      </w:r>
      <w:proofErr w:type="gramEnd"/>
      <w:r w:rsidRPr="006E5190">
        <w:t xml:space="preserve"> tlak</w:t>
      </w:r>
    </w:p>
    <w:p w14:paraId="1DE01080" w14:textId="6C096920" w:rsidR="0090366C" w:rsidRPr="006E5190" w:rsidRDefault="0090366C" w:rsidP="001A6FC0">
      <w:pPr>
        <w:pStyle w:val="Odstavce"/>
        <w:spacing w:after="0"/>
      </w:pPr>
      <w:r w:rsidRPr="006E5190">
        <w:tab/>
        <w:t>Venkovní provedení se stříškou proti vodě a vnějším vlivům</w:t>
      </w:r>
    </w:p>
    <w:p w14:paraId="4739C5C3" w14:textId="77777777" w:rsidR="008B7A69" w:rsidRPr="006E5190" w:rsidRDefault="008B7A69" w:rsidP="001A6FC0">
      <w:pPr>
        <w:pStyle w:val="Odstavce"/>
        <w:spacing w:after="0"/>
      </w:pPr>
    </w:p>
    <w:p w14:paraId="488D6975" w14:textId="55F0E1C1" w:rsidR="008B7A69" w:rsidRPr="006E5190" w:rsidRDefault="008B7A69" w:rsidP="001A6FC0">
      <w:pPr>
        <w:pStyle w:val="Odstavce"/>
        <w:spacing w:after="0"/>
      </w:pPr>
      <w:r w:rsidRPr="006E5190">
        <w:t>Dodavatel je povinen ověřit správnost návrhu výkonu čerpadel s ohledem na konkrétní dodaná zařízení a provést kontrolu energetické bilance systému.</w:t>
      </w:r>
    </w:p>
    <w:p w14:paraId="068DF85B" w14:textId="7E1B83E0" w:rsidR="00D40D95" w:rsidRPr="006E5190" w:rsidRDefault="00D40D95" w:rsidP="00C65D98"/>
    <w:p w14:paraId="5A616618" w14:textId="28D3F521" w:rsidR="00D10BA5" w:rsidRPr="006E5190" w:rsidRDefault="00D10BA5" w:rsidP="00D10BA5">
      <w:pPr>
        <w:pStyle w:val="Nadpis2"/>
      </w:pPr>
      <w:bookmarkStart w:id="35" w:name="_Toc183689446"/>
      <w:r w:rsidRPr="006E5190">
        <w:t>SV 3 – Tyrkysový okruh</w:t>
      </w:r>
      <w:bookmarkEnd w:id="35"/>
    </w:p>
    <w:p w14:paraId="2DAC5781" w14:textId="2E3297EF" w:rsidR="00CF46E8" w:rsidRPr="006E5190" w:rsidRDefault="00CF46E8" w:rsidP="00CF46E8">
      <w:r w:rsidRPr="006E5190">
        <w:t xml:space="preserve">Tyrkysový okruh studené vody </w:t>
      </w:r>
      <w:r w:rsidR="00C810A1" w:rsidRPr="006E5190">
        <w:t>bude</w:t>
      </w:r>
      <w:r w:rsidRPr="006E5190">
        <w:t xml:space="preserve"> navržen pro dopravu chlazené vody s teplotním spádem 9–16 °C. Zdrojem chladu budou výrobníky chladu s integrovanou funkcí </w:t>
      </w:r>
      <w:proofErr w:type="spellStart"/>
      <w:r w:rsidRPr="006E5190">
        <w:t>freecoolingu</w:t>
      </w:r>
      <w:proofErr w:type="spellEnd"/>
      <w:r w:rsidRPr="006E5190">
        <w:t>. Okruh obsahuje dvě provozní chladicí jednotky a jednu redundantní jednotku, sdílenou mezi okruhy SV1 a SV3.</w:t>
      </w:r>
    </w:p>
    <w:p w14:paraId="47A5C714" w14:textId="0DB7A7FC" w:rsidR="00CF46E8" w:rsidRPr="006E5190" w:rsidRDefault="00CF46E8" w:rsidP="00CF46E8">
      <w:r w:rsidRPr="006E5190">
        <w:t xml:space="preserve">Pro připojení chladicích jednotek bude zřízeno nové rozvodné potrubí, které bude napojeno na stávající rozvody v prostoru mezi osami 8 a 9. Okruh studené vody </w:t>
      </w:r>
      <w:r w:rsidR="00C810A1" w:rsidRPr="006E5190">
        <w:t>bude</w:t>
      </w:r>
      <w:r w:rsidRPr="006E5190">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3DD33497" w14:textId="19AA504C" w:rsidR="00CF46E8" w:rsidRPr="006E5190" w:rsidRDefault="00CF46E8" w:rsidP="00CF46E8">
      <w:r w:rsidRPr="006E5190">
        <w:t xml:space="preserve">Chladicí jednotky budou vybaveny plynule řízenými kompresory, integrovaným </w:t>
      </w:r>
      <w:proofErr w:type="spellStart"/>
      <w:r w:rsidRPr="006E5190">
        <w:t>freecoolingem</w:t>
      </w:r>
      <w:proofErr w:type="spellEnd"/>
      <w:r w:rsidRPr="006E5190">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w:t>
      </w:r>
      <w:r w:rsidR="00BC0E0D" w:rsidRPr="006E5190">
        <w:t>10 a třídu hořlavosti nejvýše A2L</w:t>
      </w:r>
      <w:r w:rsidRPr="006E5190">
        <w:t>.</w:t>
      </w:r>
    </w:p>
    <w:p w14:paraId="6A955507" w14:textId="77777777" w:rsidR="00CF46E8" w:rsidRPr="006E5190" w:rsidRDefault="00CF46E8" w:rsidP="00CF46E8">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7DEBD504" w14:textId="1198BC70" w:rsidR="00CF46E8" w:rsidRPr="006E5190" w:rsidRDefault="00CF46E8" w:rsidP="00CF46E8">
      <w:r w:rsidRPr="006E5190">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r w:rsidR="008A5FFC" w:rsidRPr="006E5190">
        <w:t xml:space="preserve"> Celkový objem glykolu v okruhu je cca. 8900 litrů.</w:t>
      </w:r>
    </w:p>
    <w:p w14:paraId="6739B382" w14:textId="3F50D49D" w:rsidR="00900548" w:rsidRPr="006E5190" w:rsidRDefault="00CF46E8" w:rsidP="00900548">
      <w:r w:rsidRPr="006E5190">
        <w:t xml:space="preserve">Po instalaci chladicích jednotek musí být provedeno hydraulické </w:t>
      </w:r>
      <w:proofErr w:type="spellStart"/>
      <w:r w:rsidRPr="006E5190">
        <w:t>zaregulování</w:t>
      </w:r>
      <w:proofErr w:type="spellEnd"/>
      <w:r w:rsidR="003E542D" w:rsidRPr="006E5190">
        <w:t>,</w:t>
      </w:r>
      <w:r w:rsidRPr="006E5190">
        <w:t xml:space="preserve"> </w:t>
      </w:r>
      <w:r w:rsidR="00437A03" w:rsidRPr="006E5190">
        <w:t xml:space="preserve">a to včetně </w:t>
      </w:r>
      <w:r w:rsidRPr="006E5190">
        <w:t xml:space="preserve">stávajících zařízení, která v okruhu zůstanou, </w:t>
      </w:r>
      <w:r w:rsidR="00437A03" w:rsidRPr="006E5190">
        <w:t>zejména</w:t>
      </w:r>
      <w:r w:rsidRPr="006E5190">
        <w:t xml:space="preserve"> stávajícího čerpadlového expanzního automatu. V rámci úprav bude vyměněn také ultrazvukový měřič spotřeby chladu.</w:t>
      </w:r>
      <w:r w:rsidR="0074072F" w:rsidRPr="006E5190">
        <w:t xml:space="preserve"> </w:t>
      </w:r>
      <w:r w:rsidRPr="006E5190">
        <w:t xml:space="preserve">Dochlazování </w:t>
      </w:r>
      <w:r w:rsidR="0074072F" w:rsidRPr="006E5190">
        <w:t>červeného</w:t>
      </w:r>
      <w:r w:rsidRPr="006E5190">
        <w:t xml:space="preserve"> okruhu zůstane zachováno.</w:t>
      </w:r>
      <w:r w:rsidR="00900548" w:rsidRPr="006E5190">
        <w:t xml:space="preserve"> V okruhu na datovém sále je instalován dvoucestný regulační ventil, který slouží pro zachování minimálního průtoky v okruhu v případě malého odběru chladu.</w:t>
      </w:r>
    </w:p>
    <w:p w14:paraId="4593B56B" w14:textId="77777777" w:rsidR="00CF46E8" w:rsidRPr="006E5190" w:rsidRDefault="00CF46E8" w:rsidP="00CF46E8">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A3A0DD" w14:textId="77777777" w:rsidR="00CF46E8" w:rsidRPr="006E5190" w:rsidRDefault="00CF46E8" w:rsidP="00CF46E8">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765F13B3" w14:textId="77777777" w:rsidR="00CF46E8" w:rsidRPr="006E5190" w:rsidRDefault="00CF46E8" w:rsidP="00CF46E8">
      <w:r w:rsidRPr="006E5190">
        <w:t>Zhotovitel odpovídá za funkčnost celého okruhu po dokončení instalace a zprovoznění.</w:t>
      </w:r>
    </w:p>
    <w:p w14:paraId="3883BCEE" w14:textId="77777777" w:rsidR="00CF46E8" w:rsidRPr="006E5190" w:rsidRDefault="00CF46E8" w:rsidP="00CF46E8">
      <w:r w:rsidRPr="006E5190">
        <w:t>Veškeré technické parametry a instalace musí být provedeny v souladu s platnými normami, projektovou dokumentací a smluvními podmínkami.</w:t>
      </w:r>
    </w:p>
    <w:p w14:paraId="22D4EEA9" w14:textId="77777777" w:rsidR="0046048C" w:rsidRPr="006E5190" w:rsidRDefault="0046048C" w:rsidP="00CF46E8"/>
    <w:p w14:paraId="0041EE8E" w14:textId="77777777" w:rsidR="008E23E3" w:rsidRPr="006E5190" w:rsidRDefault="008E23E3" w:rsidP="008E23E3">
      <w:pPr>
        <w:pStyle w:val="Odstavce"/>
        <w:spacing w:after="0"/>
        <w:rPr>
          <w:u w:val="single"/>
        </w:rPr>
      </w:pPr>
      <w:r w:rsidRPr="006E5190">
        <w:rPr>
          <w:u w:val="single"/>
        </w:rPr>
        <w:t>Základní technické parametry výrobníků chladu:</w:t>
      </w:r>
    </w:p>
    <w:p w14:paraId="7C69655F" w14:textId="77777777" w:rsidR="008E23E3" w:rsidRPr="006E5190" w:rsidRDefault="008E23E3" w:rsidP="008E23E3">
      <w:pPr>
        <w:pStyle w:val="Odstavce"/>
        <w:spacing w:after="0"/>
      </w:pPr>
    </w:p>
    <w:p w14:paraId="7262D8A8" w14:textId="77777777" w:rsidR="008E23E3" w:rsidRPr="006E5190" w:rsidRDefault="008E23E3" w:rsidP="008E23E3">
      <w:pPr>
        <w:pStyle w:val="Odstavce"/>
        <w:spacing w:after="0"/>
      </w:pPr>
      <w:r w:rsidRPr="006E5190">
        <w:tab/>
        <w:t>min. chladící výkon (s FRC/bez FRC)</w:t>
      </w:r>
      <w:r w:rsidRPr="006E5190">
        <w:tab/>
        <w:t>300/375,5</w:t>
      </w:r>
      <w:r w:rsidRPr="006E5190">
        <w:tab/>
        <w:t>kW/ks</w:t>
      </w:r>
    </w:p>
    <w:p w14:paraId="551EA9E1" w14:textId="77777777" w:rsidR="008E23E3" w:rsidRPr="006E5190" w:rsidRDefault="008E23E3" w:rsidP="008E23E3">
      <w:pPr>
        <w:pStyle w:val="Odstavce"/>
        <w:spacing w:after="0"/>
      </w:pPr>
      <w:r w:rsidRPr="006E5190">
        <w:tab/>
        <w:t>návrhová venkovní teplota vzduchu</w:t>
      </w:r>
      <w:r w:rsidRPr="006E5190">
        <w:tab/>
        <w:t>35</w:t>
      </w:r>
      <w:r w:rsidRPr="006E5190">
        <w:tab/>
      </w:r>
      <w:r w:rsidRPr="006E5190">
        <w:tab/>
        <w:t>°C</w:t>
      </w:r>
    </w:p>
    <w:p w14:paraId="1467F887" w14:textId="77777777" w:rsidR="008E23E3" w:rsidRPr="006E5190" w:rsidRDefault="008E23E3" w:rsidP="008E23E3">
      <w:pPr>
        <w:pStyle w:val="Odstavce"/>
        <w:spacing w:after="0"/>
      </w:pPr>
      <w:r w:rsidRPr="006E5190">
        <w:tab/>
        <w:t>návrhová venkovní teplota pro FRC</w:t>
      </w:r>
      <w:r w:rsidRPr="006E5190">
        <w:tab/>
        <w:t>0</w:t>
      </w:r>
      <w:r w:rsidRPr="006E5190">
        <w:tab/>
      </w:r>
      <w:r w:rsidRPr="006E5190">
        <w:tab/>
        <w:t>°C</w:t>
      </w:r>
    </w:p>
    <w:p w14:paraId="73B61A12" w14:textId="77777777" w:rsidR="008E23E3" w:rsidRPr="006E5190" w:rsidRDefault="008E23E3" w:rsidP="008E23E3">
      <w:pPr>
        <w:pStyle w:val="Odstavce"/>
        <w:spacing w:after="0"/>
      </w:pPr>
      <w:r w:rsidRPr="006E5190">
        <w:tab/>
        <w:t>teplotní spád chlazené vody</w:t>
      </w:r>
      <w:r w:rsidRPr="006E5190">
        <w:tab/>
      </w:r>
      <w:r w:rsidRPr="006E5190">
        <w:tab/>
        <w:t>16/9</w:t>
      </w:r>
      <w:r w:rsidRPr="006E5190">
        <w:tab/>
      </w:r>
      <w:r w:rsidRPr="006E5190">
        <w:tab/>
        <w:t>°C</w:t>
      </w:r>
    </w:p>
    <w:p w14:paraId="2C132C3C" w14:textId="77777777" w:rsidR="008E23E3" w:rsidRPr="006E5190" w:rsidRDefault="008E23E3" w:rsidP="008E23E3">
      <w:pPr>
        <w:pStyle w:val="Odstavce"/>
        <w:spacing w:after="0"/>
      </w:pPr>
      <w:r w:rsidRPr="006E5190">
        <w:lastRenderedPageBreak/>
        <w:tab/>
        <w:t>typ kapaliny – propylenglykol</w:t>
      </w:r>
      <w:r w:rsidRPr="006E5190">
        <w:tab/>
      </w:r>
      <w:r w:rsidRPr="006E5190">
        <w:tab/>
        <w:t>35</w:t>
      </w:r>
      <w:r w:rsidRPr="006E5190">
        <w:tab/>
      </w:r>
      <w:r w:rsidRPr="006E5190">
        <w:tab/>
        <w:t>%</w:t>
      </w:r>
    </w:p>
    <w:p w14:paraId="7694D1D6" w14:textId="77777777" w:rsidR="008E23E3" w:rsidRPr="006E5190" w:rsidRDefault="008E23E3" w:rsidP="008E23E3">
      <w:pPr>
        <w:pStyle w:val="Odstavce"/>
        <w:spacing w:after="0"/>
      </w:pPr>
      <w:r w:rsidRPr="006E5190">
        <w:tab/>
        <w:t>max. tlaková ztráta celková</w:t>
      </w:r>
      <w:r w:rsidRPr="006E5190">
        <w:tab/>
      </w:r>
      <w:r w:rsidRPr="006E5190">
        <w:tab/>
        <w:t>150</w:t>
      </w:r>
      <w:r w:rsidRPr="006E5190">
        <w:tab/>
      </w:r>
      <w:r w:rsidRPr="006E5190">
        <w:tab/>
      </w:r>
      <w:proofErr w:type="spellStart"/>
      <w:r w:rsidRPr="006E5190">
        <w:t>kPa</w:t>
      </w:r>
      <w:proofErr w:type="spellEnd"/>
    </w:p>
    <w:p w14:paraId="4642E8FE" w14:textId="77777777" w:rsidR="008E23E3" w:rsidRPr="006E5190" w:rsidRDefault="008E23E3" w:rsidP="008E23E3">
      <w:pPr>
        <w:pStyle w:val="Odstavce"/>
        <w:spacing w:after="0"/>
      </w:pPr>
      <w:r w:rsidRPr="006E5190">
        <w:tab/>
        <w:t>max. hladina akustického výkonu</w:t>
      </w:r>
      <w:r w:rsidRPr="006E5190">
        <w:tab/>
        <w:t>94</w:t>
      </w:r>
      <w:r w:rsidRPr="006E5190">
        <w:tab/>
      </w:r>
      <w:r w:rsidRPr="006E5190">
        <w:tab/>
        <w:t>dB(A)</w:t>
      </w:r>
    </w:p>
    <w:p w14:paraId="0FF121A2" w14:textId="77777777" w:rsidR="008E23E3" w:rsidRPr="006E5190" w:rsidRDefault="008E23E3" w:rsidP="008E23E3">
      <w:pPr>
        <w:pStyle w:val="Odstavce"/>
        <w:spacing w:after="0"/>
      </w:pPr>
      <w:r w:rsidRPr="006E5190">
        <w:tab/>
        <w:t>max. provozní hmotnost</w:t>
      </w:r>
      <w:r w:rsidRPr="006E5190">
        <w:tab/>
      </w:r>
      <w:r w:rsidRPr="006E5190">
        <w:tab/>
        <w:t>6800</w:t>
      </w:r>
      <w:r w:rsidRPr="006E5190">
        <w:tab/>
      </w:r>
      <w:r w:rsidRPr="006E5190">
        <w:tab/>
        <w:t>kg</w:t>
      </w:r>
    </w:p>
    <w:p w14:paraId="30A3F0A9" w14:textId="77777777" w:rsidR="008E23E3" w:rsidRPr="006E5190" w:rsidRDefault="008E23E3" w:rsidP="008E23E3">
      <w:pPr>
        <w:pStyle w:val="Odstavce"/>
        <w:spacing w:after="0"/>
      </w:pPr>
      <w:r w:rsidRPr="006E5190">
        <w:tab/>
        <w:t xml:space="preserve">max. rozběhový proud </w:t>
      </w:r>
      <w:r w:rsidRPr="006E5190">
        <w:tab/>
      </w:r>
      <w:r w:rsidRPr="006E5190">
        <w:tab/>
      </w:r>
      <w:r w:rsidRPr="006E5190">
        <w:tab/>
        <w:t>460</w:t>
      </w:r>
      <w:r w:rsidRPr="006E5190">
        <w:tab/>
      </w:r>
      <w:r w:rsidRPr="006E5190">
        <w:tab/>
        <w:t>A</w:t>
      </w:r>
    </w:p>
    <w:p w14:paraId="1C544EB3" w14:textId="77777777" w:rsidR="008E23E3" w:rsidRPr="006E5190" w:rsidRDefault="008E23E3" w:rsidP="008E23E3">
      <w:pPr>
        <w:pStyle w:val="Odstavce"/>
        <w:spacing w:after="0"/>
      </w:pPr>
      <w:r w:rsidRPr="006E5190">
        <w:tab/>
        <w:t>maximální proud (FLA)</w:t>
      </w:r>
      <w:r w:rsidRPr="006E5190">
        <w:tab/>
      </w:r>
      <w:r w:rsidRPr="006E5190">
        <w:tab/>
      </w:r>
      <w:r w:rsidRPr="006E5190">
        <w:tab/>
        <w:t>390</w:t>
      </w:r>
      <w:r w:rsidRPr="006E5190">
        <w:tab/>
      </w:r>
      <w:r w:rsidRPr="006E5190">
        <w:tab/>
        <w:t>A</w:t>
      </w:r>
    </w:p>
    <w:p w14:paraId="695BF18E" w14:textId="77777777" w:rsidR="008E23E3" w:rsidRPr="006E5190" w:rsidRDefault="008E23E3" w:rsidP="008E23E3">
      <w:pPr>
        <w:pStyle w:val="Odstavce"/>
        <w:spacing w:after="0"/>
      </w:pPr>
      <w:r w:rsidRPr="006E5190">
        <w:tab/>
        <w:t>chladivo</w:t>
      </w:r>
      <w:r w:rsidRPr="006E5190">
        <w:tab/>
      </w:r>
      <w:r w:rsidRPr="006E5190">
        <w:tab/>
      </w:r>
      <w:r w:rsidRPr="006E5190">
        <w:tab/>
      </w:r>
      <w:r w:rsidRPr="006E5190">
        <w:tab/>
        <w:t>R1234ze</w:t>
      </w:r>
    </w:p>
    <w:p w14:paraId="074ECE33" w14:textId="77777777" w:rsidR="008E23E3" w:rsidRPr="006E5190" w:rsidRDefault="008E23E3" w:rsidP="008E23E3">
      <w:pPr>
        <w:pStyle w:val="Odstavce"/>
        <w:spacing w:after="0"/>
      </w:pPr>
      <w:r w:rsidRPr="006E5190">
        <w:tab/>
        <w:t>kompresor</w:t>
      </w:r>
      <w:r w:rsidRPr="006E5190">
        <w:tab/>
      </w:r>
      <w:r w:rsidRPr="006E5190">
        <w:tab/>
      </w:r>
      <w:r w:rsidRPr="006E5190">
        <w:tab/>
      </w:r>
      <w:r w:rsidRPr="006E5190">
        <w:tab/>
        <w:t>plynule řízený</w:t>
      </w:r>
    </w:p>
    <w:p w14:paraId="7549266F"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0C8301E9" w14:textId="1851C344" w:rsidR="00CF46E8" w:rsidRPr="006E5190" w:rsidRDefault="00CF46E8" w:rsidP="00CF46E8">
      <w:pPr>
        <w:pStyle w:val="Odstavce"/>
        <w:spacing w:after="0"/>
      </w:pPr>
    </w:p>
    <w:p w14:paraId="18ED0337" w14:textId="13BCB5C9" w:rsidR="00CF46E8" w:rsidRPr="006E5190" w:rsidRDefault="00CF46E8" w:rsidP="00CF46E8">
      <w:pPr>
        <w:pStyle w:val="Odstavce"/>
        <w:spacing w:after="0"/>
      </w:pPr>
    </w:p>
    <w:p w14:paraId="078085D3" w14:textId="77777777" w:rsidR="008E23E3" w:rsidRPr="006E5190" w:rsidRDefault="008E23E3" w:rsidP="008E23E3">
      <w:pPr>
        <w:pStyle w:val="Odstavce"/>
        <w:spacing w:after="0"/>
        <w:rPr>
          <w:u w:val="single"/>
        </w:rPr>
      </w:pPr>
      <w:r w:rsidRPr="006E5190">
        <w:rPr>
          <w:u w:val="single"/>
        </w:rPr>
        <w:t>Základní technické parametry suchého chladiče:</w:t>
      </w:r>
    </w:p>
    <w:p w14:paraId="689A9809" w14:textId="77777777" w:rsidR="008E23E3" w:rsidRPr="006E5190" w:rsidRDefault="008E23E3" w:rsidP="008E23E3">
      <w:pPr>
        <w:pStyle w:val="Mjnadpis02"/>
        <w:numPr>
          <w:ilvl w:val="0"/>
          <w:numId w:val="0"/>
        </w:numPr>
        <w:spacing w:line="240" w:lineRule="auto"/>
        <w:ind w:left="792"/>
        <w:jc w:val="both"/>
        <w:rPr>
          <w:b w:val="0"/>
          <w:smallCaps w:val="0"/>
        </w:rPr>
      </w:pPr>
      <w:r w:rsidRPr="006E5190">
        <w:rPr>
          <w:b w:val="0"/>
          <w:smallCaps w:val="0"/>
        </w:rPr>
        <w:tab/>
      </w:r>
    </w:p>
    <w:p w14:paraId="0DC78DCE" w14:textId="77777777" w:rsidR="008E23E3" w:rsidRPr="006E5190" w:rsidRDefault="008E23E3" w:rsidP="008E23E3">
      <w:pPr>
        <w:pStyle w:val="Odstavce"/>
        <w:spacing w:after="0"/>
      </w:pPr>
      <w:r w:rsidRPr="006E5190">
        <w:tab/>
        <w:t>min. chladící výkon</w:t>
      </w:r>
      <w:r w:rsidRPr="006E5190">
        <w:tab/>
      </w:r>
      <w:r w:rsidRPr="006E5190">
        <w:tab/>
      </w:r>
      <w:r w:rsidRPr="006E5190">
        <w:tab/>
        <w:t>360</w:t>
      </w:r>
      <w:r w:rsidRPr="006E5190">
        <w:tab/>
      </w:r>
      <w:r w:rsidRPr="006E5190">
        <w:tab/>
        <w:t>kW</w:t>
      </w:r>
    </w:p>
    <w:p w14:paraId="3B97C6F7" w14:textId="77777777" w:rsidR="008E23E3" w:rsidRPr="006E5190" w:rsidRDefault="008E23E3" w:rsidP="008E23E3">
      <w:pPr>
        <w:pStyle w:val="Odstavce"/>
        <w:spacing w:after="0"/>
      </w:pPr>
      <w:r w:rsidRPr="006E5190">
        <w:tab/>
        <w:t>návrhová venkovní teplota pro FRC</w:t>
      </w:r>
      <w:r w:rsidRPr="006E5190">
        <w:tab/>
        <w:t>6</w:t>
      </w:r>
      <w:r w:rsidRPr="006E5190">
        <w:tab/>
      </w:r>
      <w:r w:rsidRPr="006E5190">
        <w:tab/>
        <w:t>°C</w:t>
      </w:r>
    </w:p>
    <w:p w14:paraId="48B8D53C" w14:textId="77777777" w:rsidR="008E23E3" w:rsidRPr="006E5190" w:rsidRDefault="008E23E3" w:rsidP="008E23E3">
      <w:pPr>
        <w:pStyle w:val="Odstavce"/>
        <w:spacing w:after="0"/>
      </w:pPr>
      <w:r w:rsidRPr="006E5190">
        <w:tab/>
        <w:t>teplotní spád</w:t>
      </w:r>
      <w:r w:rsidRPr="006E5190">
        <w:tab/>
      </w:r>
      <w:r w:rsidRPr="006E5190">
        <w:tab/>
      </w:r>
      <w:r w:rsidRPr="006E5190">
        <w:tab/>
      </w:r>
      <w:r w:rsidRPr="006E5190">
        <w:tab/>
        <w:t>16/9</w:t>
      </w:r>
      <w:r w:rsidRPr="006E5190">
        <w:tab/>
      </w:r>
      <w:r w:rsidRPr="006E5190">
        <w:tab/>
        <w:t>°C</w:t>
      </w:r>
    </w:p>
    <w:p w14:paraId="75D94106" w14:textId="77777777" w:rsidR="008E23E3" w:rsidRPr="006E5190" w:rsidRDefault="008E23E3" w:rsidP="008E23E3">
      <w:pPr>
        <w:pStyle w:val="Odstavce"/>
        <w:spacing w:after="0"/>
        <w:ind w:firstLine="708"/>
      </w:pPr>
      <w:r w:rsidRPr="006E5190">
        <w:t>typ kapaliny – propylenglykol</w:t>
      </w:r>
      <w:r w:rsidRPr="006E5190">
        <w:tab/>
      </w:r>
      <w:r w:rsidRPr="006E5190">
        <w:tab/>
        <w:t>35</w:t>
      </w:r>
      <w:r w:rsidRPr="006E5190">
        <w:tab/>
      </w:r>
      <w:r w:rsidRPr="006E5190">
        <w:tab/>
        <w:t>%</w:t>
      </w:r>
    </w:p>
    <w:p w14:paraId="2AA08867" w14:textId="77777777" w:rsidR="008E23E3" w:rsidRPr="006E5190" w:rsidRDefault="008E23E3" w:rsidP="008E23E3">
      <w:pPr>
        <w:pStyle w:val="Odstavce"/>
        <w:spacing w:after="0"/>
      </w:pPr>
      <w:r w:rsidRPr="006E5190">
        <w:tab/>
        <w:t>max. tlaková ztráta</w:t>
      </w:r>
      <w:r w:rsidRPr="006E5190">
        <w:tab/>
      </w:r>
      <w:r w:rsidRPr="006E5190">
        <w:tab/>
      </w:r>
      <w:r w:rsidRPr="006E5190">
        <w:tab/>
        <w:t>150</w:t>
      </w:r>
      <w:r w:rsidRPr="006E5190">
        <w:tab/>
      </w:r>
      <w:r w:rsidRPr="006E5190">
        <w:tab/>
      </w:r>
      <w:proofErr w:type="spellStart"/>
      <w:r w:rsidRPr="006E5190">
        <w:t>kPa</w:t>
      </w:r>
      <w:proofErr w:type="spellEnd"/>
    </w:p>
    <w:p w14:paraId="6B9DAFC2" w14:textId="77777777" w:rsidR="008E23E3" w:rsidRPr="006E5190" w:rsidRDefault="008E23E3" w:rsidP="008E23E3">
      <w:pPr>
        <w:pStyle w:val="Odstavce"/>
        <w:spacing w:after="0"/>
      </w:pPr>
      <w:r w:rsidRPr="006E5190">
        <w:tab/>
        <w:t>max. hmotnost</w:t>
      </w:r>
      <w:r w:rsidRPr="006E5190">
        <w:tab/>
      </w:r>
      <w:r w:rsidRPr="006E5190">
        <w:tab/>
      </w:r>
      <w:r w:rsidRPr="006E5190">
        <w:tab/>
      </w:r>
      <w:r w:rsidRPr="006E5190">
        <w:tab/>
        <w:t>2800</w:t>
      </w:r>
      <w:r w:rsidRPr="006E5190">
        <w:tab/>
      </w:r>
      <w:r w:rsidRPr="006E5190">
        <w:tab/>
        <w:t>kg</w:t>
      </w:r>
    </w:p>
    <w:p w14:paraId="1B6C853D" w14:textId="456DB7FF" w:rsidR="008E23E3" w:rsidRPr="006E5190" w:rsidRDefault="008E23E3" w:rsidP="008E23E3">
      <w:pPr>
        <w:pStyle w:val="Odstavce"/>
        <w:spacing w:after="0"/>
        <w:rPr>
          <w:color w:val="000000" w:themeColor="text1"/>
        </w:rPr>
      </w:pPr>
      <w:r w:rsidRPr="006E5190">
        <w:rPr>
          <w:color w:val="000000" w:themeColor="text1"/>
        </w:rPr>
        <w:tab/>
        <w:t>max. hladina akustického výkonu</w:t>
      </w:r>
      <w:r w:rsidRPr="006E5190">
        <w:rPr>
          <w:color w:val="000000" w:themeColor="text1"/>
        </w:rPr>
        <w:tab/>
      </w:r>
      <w:r w:rsidR="007979BE" w:rsidRPr="006E5190">
        <w:rPr>
          <w:color w:val="000000" w:themeColor="text1"/>
        </w:rPr>
        <w:t>98</w:t>
      </w:r>
      <w:r w:rsidRPr="006E5190">
        <w:rPr>
          <w:color w:val="000000" w:themeColor="text1"/>
        </w:rPr>
        <w:tab/>
      </w:r>
      <w:r w:rsidRPr="006E5190">
        <w:rPr>
          <w:color w:val="000000" w:themeColor="text1"/>
        </w:rPr>
        <w:tab/>
        <w:t xml:space="preserve">dB(A) </w:t>
      </w:r>
    </w:p>
    <w:p w14:paraId="2D402E08"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1232BD94" w14:textId="77777777" w:rsidR="008E23E3" w:rsidRPr="006E5190" w:rsidRDefault="008E23E3" w:rsidP="008E23E3">
      <w:pPr>
        <w:pStyle w:val="Odstavce"/>
        <w:spacing w:after="0"/>
      </w:pPr>
      <w:r w:rsidRPr="006E5190">
        <w:tab/>
        <w:t>ventilátory v provedení EC</w:t>
      </w:r>
    </w:p>
    <w:p w14:paraId="08FCF00E" w14:textId="77777777" w:rsidR="00377C7C" w:rsidRPr="006E5190" w:rsidRDefault="00377C7C" w:rsidP="00CF46E8">
      <w:pPr>
        <w:pStyle w:val="Odstavce"/>
        <w:spacing w:after="0"/>
      </w:pPr>
    </w:p>
    <w:p w14:paraId="1085019A" w14:textId="77777777" w:rsidR="008E23E3" w:rsidRPr="006E5190" w:rsidRDefault="008E23E3" w:rsidP="008E23E3">
      <w:pPr>
        <w:pStyle w:val="Odstavce"/>
        <w:spacing w:after="0"/>
        <w:rPr>
          <w:u w:val="single"/>
        </w:rPr>
      </w:pPr>
      <w:r w:rsidRPr="006E5190">
        <w:rPr>
          <w:u w:val="single"/>
        </w:rPr>
        <w:t>Základní technické parametry čerpadel:</w:t>
      </w:r>
    </w:p>
    <w:p w14:paraId="599B38A7" w14:textId="77777777" w:rsidR="008E23E3" w:rsidRPr="006E5190" w:rsidRDefault="008E23E3" w:rsidP="008E23E3">
      <w:pPr>
        <w:pStyle w:val="Odstavce"/>
        <w:spacing w:after="0"/>
        <w:rPr>
          <w:u w:val="single"/>
        </w:rPr>
      </w:pPr>
    </w:p>
    <w:p w14:paraId="32D931FD" w14:textId="77777777" w:rsidR="008E23E3" w:rsidRPr="006E5190" w:rsidRDefault="008E23E3" w:rsidP="008E23E3">
      <w:pPr>
        <w:pStyle w:val="Odstavce"/>
        <w:spacing w:after="0"/>
      </w:pPr>
      <w:r w:rsidRPr="006E5190">
        <w:tab/>
        <w:t>Průtok</w:t>
      </w:r>
      <w:r w:rsidRPr="006E5190">
        <w:tab/>
      </w:r>
      <w:r w:rsidRPr="006E5190">
        <w:tab/>
      </w:r>
      <w:r w:rsidRPr="006E5190">
        <w:tab/>
      </w:r>
      <w:r w:rsidRPr="006E5190">
        <w:tab/>
      </w:r>
      <w:r w:rsidRPr="006E5190">
        <w:tab/>
      </w:r>
      <w:r w:rsidRPr="006E5190">
        <w:tab/>
      </w:r>
      <w:r w:rsidRPr="006E5190">
        <w:tab/>
        <w:t>106</w:t>
      </w:r>
      <w:r w:rsidRPr="006E5190">
        <w:tab/>
      </w:r>
      <w:r w:rsidRPr="006E5190">
        <w:tab/>
        <w:t>m3/h</w:t>
      </w:r>
    </w:p>
    <w:p w14:paraId="515F9026" w14:textId="77777777" w:rsidR="008E23E3" w:rsidRPr="006E5190" w:rsidRDefault="008E23E3" w:rsidP="008E23E3">
      <w:pPr>
        <w:pStyle w:val="Odstavce"/>
        <w:spacing w:after="0"/>
      </w:pPr>
      <w:r w:rsidRPr="006E5190">
        <w:tab/>
        <w:t>Dopravní výška</w:t>
      </w:r>
      <w:r w:rsidRPr="006E5190">
        <w:tab/>
      </w:r>
      <w:r w:rsidRPr="006E5190">
        <w:tab/>
      </w:r>
      <w:r w:rsidRPr="006E5190">
        <w:tab/>
      </w:r>
      <w:r w:rsidRPr="006E5190">
        <w:tab/>
      </w:r>
      <w:r w:rsidRPr="006E5190">
        <w:tab/>
      </w:r>
      <w:r w:rsidRPr="006E5190">
        <w:tab/>
        <w:t>41,9</w:t>
      </w:r>
      <w:r w:rsidRPr="006E5190">
        <w:tab/>
      </w:r>
      <w:r w:rsidRPr="006E5190">
        <w:tab/>
        <w:t>m</w:t>
      </w:r>
    </w:p>
    <w:p w14:paraId="5A29E875" w14:textId="77777777" w:rsidR="008E23E3" w:rsidRPr="006E5190" w:rsidRDefault="008E23E3" w:rsidP="008E23E3">
      <w:pPr>
        <w:pStyle w:val="Odstavce"/>
        <w:spacing w:after="0"/>
        <w:ind w:firstLine="708"/>
      </w:pPr>
      <w:r w:rsidRPr="006E5190">
        <w:t>Výpočtová hodnota tlakové ztráty pro výrobník chladu</w:t>
      </w:r>
      <w:r w:rsidRPr="006E5190">
        <w:tab/>
        <w:t>95</w:t>
      </w:r>
      <w:r w:rsidRPr="006E5190">
        <w:tab/>
      </w:r>
      <w:r w:rsidRPr="006E5190">
        <w:tab/>
      </w:r>
      <w:proofErr w:type="spellStart"/>
      <w:r w:rsidRPr="006E5190">
        <w:t>kPa</w:t>
      </w:r>
      <w:proofErr w:type="spellEnd"/>
    </w:p>
    <w:p w14:paraId="14C7A480" w14:textId="77777777" w:rsidR="008E23E3" w:rsidRPr="006E5190" w:rsidRDefault="008E23E3" w:rsidP="008E23E3">
      <w:pPr>
        <w:pStyle w:val="Odstavce"/>
        <w:spacing w:after="0"/>
        <w:ind w:firstLine="708"/>
      </w:pPr>
      <w:r w:rsidRPr="006E5190">
        <w:t>Výpočtová hodnota tlakové ztráty pro suchý chladič</w:t>
      </w:r>
      <w:r w:rsidRPr="006E5190">
        <w:tab/>
        <w:t>71,1</w:t>
      </w:r>
      <w:r w:rsidRPr="006E5190">
        <w:tab/>
      </w:r>
      <w:r w:rsidRPr="006E5190">
        <w:tab/>
      </w:r>
      <w:proofErr w:type="spellStart"/>
      <w:r w:rsidRPr="006E5190">
        <w:t>kPa</w:t>
      </w:r>
      <w:proofErr w:type="spellEnd"/>
    </w:p>
    <w:p w14:paraId="49FE8DBA" w14:textId="77777777" w:rsidR="008E23E3" w:rsidRPr="006E5190" w:rsidRDefault="008E23E3" w:rsidP="008E23E3">
      <w:pPr>
        <w:pStyle w:val="Odstavce"/>
        <w:spacing w:after="0"/>
        <w:ind w:firstLine="708"/>
      </w:pPr>
      <w:r w:rsidRPr="006E5190">
        <w:t>Připojení</w:t>
      </w:r>
      <w:r w:rsidRPr="006E5190">
        <w:tab/>
      </w:r>
      <w:r w:rsidRPr="006E5190">
        <w:tab/>
      </w:r>
      <w:r w:rsidRPr="006E5190">
        <w:tab/>
      </w:r>
      <w:r w:rsidRPr="006E5190">
        <w:tab/>
      </w:r>
      <w:r w:rsidRPr="006E5190">
        <w:tab/>
      </w:r>
      <w:r w:rsidRPr="006E5190">
        <w:tab/>
        <w:t>DN80</w:t>
      </w:r>
      <w:r w:rsidRPr="006E5190">
        <w:tab/>
      </w:r>
      <w:r w:rsidRPr="006E5190">
        <w:tab/>
      </w:r>
    </w:p>
    <w:p w14:paraId="4590007F" w14:textId="77777777" w:rsidR="008E23E3" w:rsidRPr="006E5190" w:rsidRDefault="008E23E3" w:rsidP="008E23E3">
      <w:pPr>
        <w:pStyle w:val="Odstavce"/>
        <w:spacing w:after="0"/>
      </w:pPr>
      <w:r w:rsidRPr="006E5190">
        <w:tab/>
        <w:t>Řízení</w:t>
      </w:r>
      <w:r w:rsidRPr="006E5190">
        <w:tab/>
      </w:r>
      <w:r w:rsidRPr="006E5190">
        <w:tab/>
      </w:r>
      <w:r w:rsidRPr="006E5190">
        <w:tab/>
      </w:r>
      <w:r w:rsidRPr="006E5190">
        <w:tab/>
      </w:r>
      <w:r w:rsidRPr="006E5190">
        <w:tab/>
      </w:r>
      <w:r w:rsidRPr="006E5190">
        <w:tab/>
      </w:r>
      <w:r w:rsidRPr="006E5190">
        <w:tab/>
      </w:r>
      <w:proofErr w:type="gramStart"/>
      <w:r w:rsidRPr="006E5190">
        <w:t>EC - konstantní</w:t>
      </w:r>
      <w:proofErr w:type="gramEnd"/>
      <w:r w:rsidRPr="006E5190">
        <w:t xml:space="preserve"> tlak</w:t>
      </w:r>
    </w:p>
    <w:p w14:paraId="406FDF81" w14:textId="77777777" w:rsidR="008E23E3" w:rsidRPr="006E5190" w:rsidRDefault="008E23E3" w:rsidP="008E23E3">
      <w:pPr>
        <w:pStyle w:val="Odstavce"/>
        <w:spacing w:after="0"/>
      </w:pPr>
      <w:r w:rsidRPr="006E5190">
        <w:tab/>
        <w:t>Venkovní provedení se stříškou proti vodě a vnějším vlivům</w:t>
      </w:r>
    </w:p>
    <w:p w14:paraId="1EDE29C3" w14:textId="77777777" w:rsidR="008E23E3" w:rsidRPr="006E5190" w:rsidRDefault="008E23E3" w:rsidP="008E23E3">
      <w:pPr>
        <w:pStyle w:val="Odstavce"/>
        <w:spacing w:after="0"/>
      </w:pPr>
    </w:p>
    <w:p w14:paraId="4BF4E5C5" w14:textId="77777777" w:rsidR="008E23E3" w:rsidRPr="006E5190" w:rsidRDefault="008E23E3" w:rsidP="008E23E3">
      <w:pPr>
        <w:pStyle w:val="Odstavce"/>
        <w:spacing w:after="0"/>
      </w:pPr>
      <w:r w:rsidRPr="006E5190">
        <w:t>Dodavatel je povinen ověřit správnost návrhu výkonu čerpadel s ohledem na konkrétní dodaná zařízení a provést kontrolu energetické bilance systému.</w:t>
      </w:r>
    </w:p>
    <w:p w14:paraId="1AE0DDA3" w14:textId="77777777" w:rsidR="00CF46E8" w:rsidRPr="006E5190" w:rsidRDefault="00CF46E8" w:rsidP="00CF46E8">
      <w:pPr>
        <w:pStyle w:val="Odstavce"/>
        <w:spacing w:after="0"/>
      </w:pPr>
    </w:p>
    <w:p w14:paraId="3FA3729B" w14:textId="77777777" w:rsidR="00CF46E8" w:rsidRPr="006E5190" w:rsidRDefault="00CF46E8" w:rsidP="00CF46E8">
      <w:pPr>
        <w:pStyle w:val="Odstavce"/>
        <w:spacing w:after="0"/>
      </w:pPr>
    </w:p>
    <w:p w14:paraId="66741C54" w14:textId="0984C848" w:rsidR="00D10BA5" w:rsidRPr="006E5190" w:rsidRDefault="00D10BA5" w:rsidP="00D10BA5">
      <w:pPr>
        <w:pStyle w:val="Nadpis2"/>
      </w:pPr>
      <w:bookmarkStart w:id="36" w:name="_Toc183689447"/>
      <w:r w:rsidRPr="006E5190">
        <w:t>SV 2 – Modrý okruh</w:t>
      </w:r>
      <w:bookmarkEnd w:id="36"/>
    </w:p>
    <w:p w14:paraId="61EEA723" w14:textId="3FB6759C" w:rsidR="00DE74FE" w:rsidRPr="006E5190" w:rsidRDefault="00DE74FE" w:rsidP="00DE74FE">
      <w:r w:rsidRPr="006E5190">
        <w:t xml:space="preserve">Modrý okruh studené vody je navržen pro dopravu chlazené vody s teplotním spádem 9–16 °C. Zdrojem chladu je výrobník chladu s integrovanou funkcí </w:t>
      </w:r>
      <w:proofErr w:type="spellStart"/>
      <w:r w:rsidRPr="006E5190">
        <w:t>freecoolingu</w:t>
      </w:r>
      <w:proofErr w:type="spellEnd"/>
      <w:r w:rsidRPr="006E5190">
        <w:t>. Okruh obsahuje pouze jeden výrobník chladu a jeden suchý chladič. Bez redundance</w:t>
      </w:r>
      <w:r w:rsidR="00562B6D" w:rsidRPr="006E5190">
        <w:t xml:space="preserve"> na zdroji chladu</w:t>
      </w:r>
      <w:r w:rsidRPr="006E5190">
        <w:t xml:space="preserve">. </w:t>
      </w:r>
    </w:p>
    <w:p w14:paraId="1B8ECA73" w14:textId="1C60C2E2" w:rsidR="00DE74FE" w:rsidRPr="006E5190" w:rsidRDefault="00DE74FE" w:rsidP="00DE74FE">
      <w:r w:rsidRPr="006E5190">
        <w:t xml:space="preserve">Pro připojení chladicích jednotek bude zřízeno nové rozvodné potrubí, které bude napojeno na stávající rozvody v prostoru mezi osami 8 a 9. Okruh studené vody </w:t>
      </w:r>
      <w:r w:rsidR="00C810A1" w:rsidRPr="006E5190">
        <w:t>bude</w:t>
      </w:r>
      <w:r w:rsidRPr="006E5190">
        <w:t xml:space="preserve"> osazen externími čerpadly, umístěnými v blízkosti osy 6.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4FF9645C" w14:textId="51B911B0" w:rsidR="00DE74FE" w:rsidRPr="006E5190" w:rsidRDefault="00DE74FE" w:rsidP="00DE74FE">
      <w:r w:rsidRPr="006E5190">
        <w:t xml:space="preserve">Chladicí jednotka bude vybavena plynule řízenými kompresory, integrovaným </w:t>
      </w:r>
      <w:proofErr w:type="spellStart"/>
      <w:r w:rsidRPr="006E5190">
        <w:t>freecoolingem</w:t>
      </w:r>
      <w:proofErr w:type="spellEnd"/>
      <w:r w:rsidRPr="006E5190">
        <w:t xml:space="preserve"> a EC ventilátory. Rozměry jednotky je omezen velikostí roznášecí ocelové konstrukce, přičemž maximální provozní hmotnost jedné chladicí jednotky činí 6800 kg. Jednotka musí být vybavena rozhraním umožňujícím integraci do stávajícího nadřazeného dohledového systému. Akustické parametry jednotky musí splňovat limity stanovené v příslušné akustické studii. V případě potřeby provozu v denním a </w:t>
      </w:r>
      <w:r w:rsidRPr="006E5190">
        <w:lastRenderedPageBreak/>
        <w:t>nočním režimu musí být jednotka schopna automatického přepínání těchto režimů. Použité chladivo musí mít GWP nižší než 10</w:t>
      </w:r>
      <w:r w:rsidR="00BC0E0D" w:rsidRPr="006E5190">
        <w:t xml:space="preserve"> a třídu hořlavosti nejvýše A2L</w:t>
      </w:r>
      <w:r w:rsidRPr="006E5190">
        <w:t>.</w:t>
      </w:r>
    </w:p>
    <w:p w14:paraId="2D8BFB4F" w14:textId="77777777" w:rsidR="00DE74FE" w:rsidRPr="006E5190" w:rsidRDefault="00DE74FE" w:rsidP="00DE74FE">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6E34D007" w14:textId="742E6EB7" w:rsidR="00DE74FE" w:rsidRPr="006E5190" w:rsidRDefault="00DE74FE" w:rsidP="00DE74FE">
      <w:r w:rsidRPr="006E5190">
        <w:t>Do okruhu bude sériově zapojen suchý chladič s EC ventilátory, který bude v zimním období zajišťovat předchlazení vratné vody. Maximální provozní hmotnost suchého chladiče je 2800 kg. Na rozvodném potrubí bud</w:t>
      </w:r>
      <w:r w:rsidR="00AC66F3" w:rsidRPr="006E5190">
        <w:t>ou</w:t>
      </w:r>
      <w:r w:rsidRPr="006E5190">
        <w:t xml:space="preserve"> instalován</w:t>
      </w:r>
      <w:r w:rsidR="00AC66F3" w:rsidRPr="006E5190">
        <w:t>y</w:t>
      </w:r>
      <w:r w:rsidRPr="006E5190">
        <w:t xml:space="preserve"> </w:t>
      </w:r>
      <w:r w:rsidR="00AC66F3" w:rsidRPr="006E5190">
        <w:t>přepínací klapky,</w:t>
      </w:r>
      <w:r w:rsidRPr="006E5190">
        <w:t xml:space="preserve"> které budou automaticky regulovat vstup vratné vody do suchého chladiče nebo přesměrování do chladicích jednotek.</w:t>
      </w:r>
    </w:p>
    <w:p w14:paraId="788B7107" w14:textId="3E3C1CC0" w:rsidR="00900548" w:rsidRPr="006E5190" w:rsidRDefault="00DE74FE" w:rsidP="00900548">
      <w:r w:rsidRPr="006E5190">
        <w:t xml:space="preserve">Po instalaci chladicích jednotek musí být provedeno hydraulické </w:t>
      </w:r>
      <w:proofErr w:type="spellStart"/>
      <w:r w:rsidRPr="006E5190">
        <w:t>zaregulování</w:t>
      </w:r>
      <w:proofErr w:type="spellEnd"/>
      <w:r w:rsidRPr="006E5190">
        <w:t xml:space="preserve">, a to včetně stávajících zařízení, která v okruhu zůstanou, zejména stávajícího čerpadlového expanzního automatu. V rámci úprav bude vyměněn také ultrazvukový měřič spotřeby chladu. </w:t>
      </w:r>
      <w:r w:rsidR="00900548" w:rsidRPr="006E5190">
        <w:t>V okruhu na datovém sále je instalován dvoucestný regulační ventil, který slouží pro zachování minimálního průtoky v okruhu v případě malého odběru chladu.</w:t>
      </w:r>
      <w:r w:rsidR="008A5FFC" w:rsidRPr="006E5190">
        <w:t xml:space="preserve"> Celkový objem glykolu v okruhu je cca. 7500 litrů.</w:t>
      </w:r>
    </w:p>
    <w:p w14:paraId="356752EF" w14:textId="77777777" w:rsidR="00DE74FE" w:rsidRPr="006E5190" w:rsidRDefault="00DE74FE" w:rsidP="00DE74FE">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57E56F44" w14:textId="77777777" w:rsidR="00DE74FE" w:rsidRPr="006E5190" w:rsidRDefault="00DE74FE" w:rsidP="00DE74FE">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17EA78BE" w14:textId="77777777" w:rsidR="00DE74FE" w:rsidRPr="006E5190" w:rsidRDefault="00DE74FE" w:rsidP="00DE74FE">
      <w:r w:rsidRPr="006E5190">
        <w:t>Zhotovitel odpovídá za funkčnost celého okruhu po dokončení instalace a zprovoznění.</w:t>
      </w:r>
    </w:p>
    <w:p w14:paraId="1926E03A" w14:textId="77777777" w:rsidR="00DE74FE" w:rsidRPr="006E5190" w:rsidRDefault="00DE74FE" w:rsidP="00DE74FE">
      <w:r w:rsidRPr="006E5190">
        <w:t>Veškeré technické parametry a instalace musí být provedeny v souladu s platnými normami, projektovou dokumentací a smluvními podmínkami.</w:t>
      </w:r>
    </w:p>
    <w:p w14:paraId="0374C453" w14:textId="77777777" w:rsidR="00DE74FE" w:rsidRPr="006E5190" w:rsidRDefault="00DE74FE" w:rsidP="00DE74FE"/>
    <w:p w14:paraId="640A9D7B" w14:textId="77777777" w:rsidR="008E23E3" w:rsidRPr="006E5190" w:rsidRDefault="008E23E3" w:rsidP="008E23E3">
      <w:pPr>
        <w:pStyle w:val="Odstavce"/>
        <w:spacing w:after="0"/>
        <w:rPr>
          <w:u w:val="single"/>
        </w:rPr>
      </w:pPr>
      <w:bookmarkStart w:id="37" w:name="_Hlk207785299"/>
      <w:r w:rsidRPr="006E5190">
        <w:rPr>
          <w:u w:val="single"/>
        </w:rPr>
        <w:t>Základní technické parametry výrobníků chladu:</w:t>
      </w:r>
    </w:p>
    <w:p w14:paraId="0648703F" w14:textId="77777777" w:rsidR="008E23E3" w:rsidRPr="006E5190" w:rsidRDefault="008E23E3" w:rsidP="008E23E3">
      <w:pPr>
        <w:pStyle w:val="Odstavce"/>
        <w:spacing w:after="0"/>
      </w:pPr>
    </w:p>
    <w:p w14:paraId="2406DE54" w14:textId="77777777" w:rsidR="008E23E3" w:rsidRPr="006E5190" w:rsidRDefault="008E23E3" w:rsidP="008E23E3">
      <w:pPr>
        <w:pStyle w:val="Odstavce"/>
        <w:spacing w:after="0"/>
      </w:pPr>
      <w:r w:rsidRPr="006E5190">
        <w:tab/>
        <w:t>min. chladící výkon (s FRC/bez FRC)</w:t>
      </w:r>
      <w:r w:rsidRPr="006E5190">
        <w:tab/>
        <w:t>300/375,5</w:t>
      </w:r>
      <w:r w:rsidRPr="006E5190">
        <w:tab/>
        <w:t>kW/ks</w:t>
      </w:r>
    </w:p>
    <w:p w14:paraId="368C1442" w14:textId="77777777" w:rsidR="008E23E3" w:rsidRPr="006E5190" w:rsidRDefault="008E23E3" w:rsidP="008E23E3">
      <w:pPr>
        <w:pStyle w:val="Odstavce"/>
        <w:spacing w:after="0"/>
      </w:pPr>
      <w:r w:rsidRPr="006E5190">
        <w:tab/>
        <w:t>návrhová venkovní teplota vzduchu</w:t>
      </w:r>
      <w:r w:rsidRPr="006E5190">
        <w:tab/>
        <w:t>35</w:t>
      </w:r>
      <w:r w:rsidRPr="006E5190">
        <w:tab/>
      </w:r>
      <w:r w:rsidRPr="006E5190">
        <w:tab/>
        <w:t>°C</w:t>
      </w:r>
    </w:p>
    <w:p w14:paraId="36F1F65A" w14:textId="77777777" w:rsidR="008E23E3" w:rsidRPr="006E5190" w:rsidRDefault="008E23E3" w:rsidP="008E23E3">
      <w:pPr>
        <w:pStyle w:val="Odstavce"/>
        <w:spacing w:after="0"/>
      </w:pPr>
      <w:r w:rsidRPr="006E5190">
        <w:tab/>
        <w:t>návrhová venkovní teplota pro FRC</w:t>
      </w:r>
      <w:r w:rsidRPr="006E5190">
        <w:tab/>
        <w:t>0</w:t>
      </w:r>
      <w:r w:rsidRPr="006E5190">
        <w:tab/>
      </w:r>
      <w:r w:rsidRPr="006E5190">
        <w:tab/>
        <w:t>°C</w:t>
      </w:r>
    </w:p>
    <w:p w14:paraId="7B84B462" w14:textId="77777777" w:rsidR="008E23E3" w:rsidRPr="006E5190" w:rsidRDefault="008E23E3" w:rsidP="008E23E3">
      <w:pPr>
        <w:pStyle w:val="Odstavce"/>
        <w:spacing w:after="0"/>
      </w:pPr>
      <w:r w:rsidRPr="006E5190">
        <w:tab/>
        <w:t>teplotní spád chlazené vody</w:t>
      </w:r>
      <w:r w:rsidRPr="006E5190">
        <w:tab/>
      </w:r>
      <w:r w:rsidRPr="006E5190">
        <w:tab/>
        <w:t>16/9</w:t>
      </w:r>
      <w:r w:rsidRPr="006E5190">
        <w:tab/>
      </w:r>
      <w:r w:rsidRPr="006E5190">
        <w:tab/>
        <w:t>°C</w:t>
      </w:r>
    </w:p>
    <w:p w14:paraId="2D08FDB4" w14:textId="77777777" w:rsidR="008E23E3" w:rsidRPr="006E5190" w:rsidRDefault="008E23E3" w:rsidP="008E23E3">
      <w:pPr>
        <w:pStyle w:val="Odstavce"/>
        <w:spacing w:after="0"/>
      </w:pPr>
      <w:r w:rsidRPr="006E5190">
        <w:tab/>
        <w:t>typ kapaliny – propylenglykol</w:t>
      </w:r>
      <w:r w:rsidRPr="006E5190">
        <w:tab/>
      </w:r>
      <w:r w:rsidRPr="006E5190">
        <w:tab/>
        <w:t>35</w:t>
      </w:r>
      <w:r w:rsidRPr="006E5190">
        <w:tab/>
      </w:r>
      <w:r w:rsidRPr="006E5190">
        <w:tab/>
        <w:t>%</w:t>
      </w:r>
    </w:p>
    <w:p w14:paraId="4CF99DA9" w14:textId="77777777" w:rsidR="008E23E3" w:rsidRPr="006E5190" w:rsidRDefault="008E23E3" w:rsidP="008E23E3">
      <w:pPr>
        <w:pStyle w:val="Odstavce"/>
        <w:spacing w:after="0"/>
      </w:pPr>
      <w:r w:rsidRPr="006E5190">
        <w:tab/>
        <w:t>max. tlaková ztráta celková</w:t>
      </w:r>
      <w:r w:rsidRPr="006E5190">
        <w:tab/>
      </w:r>
      <w:r w:rsidRPr="006E5190">
        <w:tab/>
        <w:t>150</w:t>
      </w:r>
      <w:r w:rsidRPr="006E5190">
        <w:tab/>
      </w:r>
      <w:r w:rsidRPr="006E5190">
        <w:tab/>
      </w:r>
      <w:proofErr w:type="spellStart"/>
      <w:r w:rsidRPr="006E5190">
        <w:t>kPa</w:t>
      </w:r>
      <w:proofErr w:type="spellEnd"/>
    </w:p>
    <w:p w14:paraId="1F2229DF" w14:textId="77777777" w:rsidR="008E23E3" w:rsidRPr="006E5190" w:rsidRDefault="008E23E3" w:rsidP="008E23E3">
      <w:pPr>
        <w:pStyle w:val="Odstavce"/>
        <w:spacing w:after="0"/>
      </w:pPr>
      <w:r w:rsidRPr="006E5190">
        <w:tab/>
        <w:t>max. hladina akustického výkonu</w:t>
      </w:r>
      <w:r w:rsidRPr="006E5190">
        <w:tab/>
        <w:t>94</w:t>
      </w:r>
      <w:r w:rsidRPr="006E5190">
        <w:tab/>
      </w:r>
      <w:r w:rsidRPr="006E5190">
        <w:tab/>
        <w:t>dB(A)</w:t>
      </w:r>
    </w:p>
    <w:p w14:paraId="7CAD22CE" w14:textId="77777777" w:rsidR="008E23E3" w:rsidRPr="006E5190" w:rsidRDefault="008E23E3" w:rsidP="008E23E3">
      <w:pPr>
        <w:pStyle w:val="Odstavce"/>
        <w:spacing w:after="0"/>
      </w:pPr>
      <w:r w:rsidRPr="006E5190">
        <w:tab/>
        <w:t>max. provozní hmotnost</w:t>
      </w:r>
      <w:r w:rsidRPr="006E5190">
        <w:tab/>
      </w:r>
      <w:r w:rsidRPr="006E5190">
        <w:tab/>
        <w:t>6800</w:t>
      </w:r>
      <w:r w:rsidRPr="006E5190">
        <w:tab/>
      </w:r>
      <w:r w:rsidRPr="006E5190">
        <w:tab/>
        <w:t>kg</w:t>
      </w:r>
    </w:p>
    <w:p w14:paraId="191D2E07" w14:textId="77777777" w:rsidR="008E23E3" w:rsidRPr="006E5190" w:rsidRDefault="008E23E3" w:rsidP="008E23E3">
      <w:pPr>
        <w:pStyle w:val="Odstavce"/>
        <w:spacing w:after="0"/>
      </w:pPr>
      <w:r w:rsidRPr="006E5190">
        <w:tab/>
        <w:t xml:space="preserve">max. rozběhový proud </w:t>
      </w:r>
      <w:r w:rsidRPr="006E5190">
        <w:tab/>
      </w:r>
      <w:r w:rsidRPr="006E5190">
        <w:tab/>
      </w:r>
      <w:r w:rsidRPr="006E5190">
        <w:tab/>
        <w:t>460</w:t>
      </w:r>
      <w:r w:rsidRPr="006E5190">
        <w:tab/>
      </w:r>
      <w:r w:rsidRPr="006E5190">
        <w:tab/>
        <w:t>A</w:t>
      </w:r>
    </w:p>
    <w:p w14:paraId="0F7B7952" w14:textId="77777777" w:rsidR="008E23E3" w:rsidRPr="006E5190" w:rsidRDefault="008E23E3" w:rsidP="008E23E3">
      <w:pPr>
        <w:pStyle w:val="Odstavce"/>
        <w:spacing w:after="0"/>
      </w:pPr>
      <w:r w:rsidRPr="006E5190">
        <w:tab/>
        <w:t>maximální proud (FLA)</w:t>
      </w:r>
      <w:r w:rsidRPr="006E5190">
        <w:tab/>
      </w:r>
      <w:r w:rsidRPr="006E5190">
        <w:tab/>
      </w:r>
      <w:r w:rsidRPr="006E5190">
        <w:tab/>
        <w:t>390</w:t>
      </w:r>
      <w:r w:rsidRPr="006E5190">
        <w:tab/>
      </w:r>
      <w:r w:rsidRPr="006E5190">
        <w:tab/>
        <w:t>A</w:t>
      </w:r>
    </w:p>
    <w:p w14:paraId="0EE9E9CD" w14:textId="77777777" w:rsidR="008E23E3" w:rsidRPr="006E5190" w:rsidRDefault="008E23E3" w:rsidP="008E23E3">
      <w:pPr>
        <w:pStyle w:val="Odstavce"/>
        <w:spacing w:after="0"/>
      </w:pPr>
      <w:r w:rsidRPr="006E5190">
        <w:tab/>
        <w:t>chladivo</w:t>
      </w:r>
      <w:r w:rsidRPr="006E5190">
        <w:tab/>
      </w:r>
      <w:r w:rsidRPr="006E5190">
        <w:tab/>
      </w:r>
      <w:r w:rsidRPr="006E5190">
        <w:tab/>
      </w:r>
      <w:r w:rsidRPr="006E5190">
        <w:tab/>
        <w:t>R1234ze</w:t>
      </w:r>
    </w:p>
    <w:p w14:paraId="3EBB1AFD" w14:textId="77777777" w:rsidR="008E23E3" w:rsidRPr="006E5190" w:rsidRDefault="008E23E3" w:rsidP="008E23E3">
      <w:pPr>
        <w:pStyle w:val="Odstavce"/>
        <w:spacing w:after="0"/>
      </w:pPr>
      <w:r w:rsidRPr="006E5190">
        <w:tab/>
        <w:t>kompresor</w:t>
      </w:r>
      <w:r w:rsidRPr="006E5190">
        <w:tab/>
      </w:r>
      <w:r w:rsidRPr="006E5190">
        <w:tab/>
      </w:r>
      <w:r w:rsidRPr="006E5190">
        <w:tab/>
      </w:r>
      <w:r w:rsidRPr="006E5190">
        <w:tab/>
        <w:t>plynule řízený</w:t>
      </w:r>
    </w:p>
    <w:p w14:paraId="2B073A9F"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bookmarkEnd w:id="37"/>
    <w:p w14:paraId="2D7C197E" w14:textId="3E350963" w:rsidR="00DE74FE" w:rsidRPr="006E5190" w:rsidRDefault="00DE74FE" w:rsidP="00DE74FE">
      <w:pPr>
        <w:pStyle w:val="Odstavce"/>
        <w:spacing w:after="0"/>
      </w:pPr>
    </w:p>
    <w:p w14:paraId="0CEAB378" w14:textId="13B5F64E" w:rsidR="00DE74FE" w:rsidRPr="006E5190" w:rsidRDefault="00DE74FE" w:rsidP="00DE74FE">
      <w:pPr>
        <w:pStyle w:val="Odstavce"/>
        <w:spacing w:after="0"/>
      </w:pPr>
    </w:p>
    <w:p w14:paraId="4B5A01BE" w14:textId="77777777" w:rsidR="008E23E3" w:rsidRPr="006E5190" w:rsidRDefault="008E23E3" w:rsidP="008E23E3">
      <w:pPr>
        <w:pStyle w:val="Odstavce"/>
        <w:spacing w:after="0"/>
        <w:rPr>
          <w:u w:val="single"/>
        </w:rPr>
      </w:pPr>
      <w:bookmarkStart w:id="38" w:name="_Hlk207785309"/>
      <w:r w:rsidRPr="006E5190">
        <w:rPr>
          <w:u w:val="single"/>
        </w:rPr>
        <w:t>Základní technické parametry suchého chladiče:</w:t>
      </w:r>
    </w:p>
    <w:p w14:paraId="5701B99A" w14:textId="77777777" w:rsidR="008E23E3" w:rsidRPr="006E5190" w:rsidRDefault="008E23E3" w:rsidP="008E23E3">
      <w:pPr>
        <w:pStyle w:val="Mjnadpis02"/>
        <w:numPr>
          <w:ilvl w:val="0"/>
          <w:numId w:val="0"/>
        </w:numPr>
        <w:spacing w:line="240" w:lineRule="auto"/>
        <w:ind w:left="792"/>
        <w:jc w:val="both"/>
        <w:rPr>
          <w:b w:val="0"/>
          <w:smallCaps w:val="0"/>
        </w:rPr>
      </w:pPr>
      <w:r w:rsidRPr="006E5190">
        <w:rPr>
          <w:b w:val="0"/>
          <w:smallCaps w:val="0"/>
        </w:rPr>
        <w:tab/>
      </w:r>
    </w:p>
    <w:p w14:paraId="783A3224" w14:textId="77777777" w:rsidR="008E23E3" w:rsidRPr="006E5190" w:rsidRDefault="008E23E3" w:rsidP="008E23E3">
      <w:pPr>
        <w:pStyle w:val="Odstavce"/>
        <w:spacing w:after="0"/>
      </w:pPr>
      <w:r w:rsidRPr="006E5190">
        <w:tab/>
        <w:t>min. chladící výkon</w:t>
      </w:r>
      <w:r w:rsidRPr="006E5190">
        <w:tab/>
      </w:r>
      <w:r w:rsidRPr="006E5190">
        <w:tab/>
      </w:r>
      <w:r w:rsidRPr="006E5190">
        <w:tab/>
        <w:t>360</w:t>
      </w:r>
      <w:r w:rsidRPr="006E5190">
        <w:tab/>
      </w:r>
      <w:r w:rsidRPr="006E5190">
        <w:tab/>
        <w:t>kW</w:t>
      </w:r>
    </w:p>
    <w:p w14:paraId="6BA2902D" w14:textId="77777777" w:rsidR="008E23E3" w:rsidRPr="006E5190" w:rsidRDefault="008E23E3" w:rsidP="008E23E3">
      <w:pPr>
        <w:pStyle w:val="Odstavce"/>
        <w:spacing w:after="0"/>
      </w:pPr>
      <w:r w:rsidRPr="006E5190">
        <w:tab/>
        <w:t>návrhová venkovní teplota pro FRC</w:t>
      </w:r>
      <w:r w:rsidRPr="006E5190">
        <w:tab/>
        <w:t>6</w:t>
      </w:r>
      <w:r w:rsidRPr="006E5190">
        <w:tab/>
      </w:r>
      <w:r w:rsidRPr="006E5190">
        <w:tab/>
        <w:t>°C</w:t>
      </w:r>
    </w:p>
    <w:p w14:paraId="56820D5A" w14:textId="77777777" w:rsidR="008E23E3" w:rsidRPr="006E5190" w:rsidRDefault="008E23E3" w:rsidP="008E23E3">
      <w:pPr>
        <w:pStyle w:val="Odstavce"/>
        <w:spacing w:after="0"/>
      </w:pPr>
      <w:r w:rsidRPr="006E5190">
        <w:tab/>
        <w:t>teplotní spád</w:t>
      </w:r>
      <w:r w:rsidRPr="006E5190">
        <w:tab/>
      </w:r>
      <w:r w:rsidRPr="006E5190">
        <w:tab/>
      </w:r>
      <w:r w:rsidRPr="006E5190">
        <w:tab/>
      </w:r>
      <w:r w:rsidRPr="006E5190">
        <w:tab/>
        <w:t>16/9</w:t>
      </w:r>
      <w:r w:rsidRPr="006E5190">
        <w:tab/>
      </w:r>
      <w:r w:rsidRPr="006E5190">
        <w:tab/>
        <w:t>°C</w:t>
      </w:r>
    </w:p>
    <w:p w14:paraId="56470B0A" w14:textId="77777777" w:rsidR="008E23E3" w:rsidRPr="006E5190" w:rsidRDefault="008E23E3" w:rsidP="008E23E3">
      <w:pPr>
        <w:pStyle w:val="Odstavce"/>
        <w:spacing w:after="0"/>
        <w:ind w:firstLine="708"/>
      </w:pPr>
      <w:r w:rsidRPr="006E5190">
        <w:t>typ kapaliny – propylenglykol</w:t>
      </w:r>
      <w:r w:rsidRPr="006E5190">
        <w:tab/>
      </w:r>
      <w:r w:rsidRPr="006E5190">
        <w:tab/>
        <w:t>35</w:t>
      </w:r>
      <w:r w:rsidRPr="006E5190">
        <w:tab/>
      </w:r>
      <w:r w:rsidRPr="006E5190">
        <w:tab/>
        <w:t>%</w:t>
      </w:r>
    </w:p>
    <w:p w14:paraId="7E7F5433" w14:textId="77777777" w:rsidR="008E23E3" w:rsidRPr="006E5190" w:rsidRDefault="008E23E3" w:rsidP="008E23E3">
      <w:pPr>
        <w:pStyle w:val="Odstavce"/>
        <w:spacing w:after="0"/>
      </w:pPr>
      <w:r w:rsidRPr="006E5190">
        <w:tab/>
        <w:t>max. tlaková ztráta</w:t>
      </w:r>
      <w:r w:rsidRPr="006E5190">
        <w:tab/>
      </w:r>
      <w:r w:rsidRPr="006E5190">
        <w:tab/>
      </w:r>
      <w:r w:rsidRPr="006E5190">
        <w:tab/>
        <w:t>150</w:t>
      </w:r>
      <w:r w:rsidRPr="006E5190">
        <w:tab/>
      </w:r>
      <w:r w:rsidRPr="006E5190">
        <w:tab/>
      </w:r>
      <w:proofErr w:type="spellStart"/>
      <w:r w:rsidRPr="006E5190">
        <w:t>kPa</w:t>
      </w:r>
      <w:proofErr w:type="spellEnd"/>
    </w:p>
    <w:p w14:paraId="75CE12FF" w14:textId="77777777" w:rsidR="008E23E3" w:rsidRPr="006E5190" w:rsidRDefault="008E23E3" w:rsidP="008E23E3">
      <w:pPr>
        <w:pStyle w:val="Odstavce"/>
        <w:spacing w:after="0"/>
      </w:pPr>
      <w:r w:rsidRPr="006E5190">
        <w:tab/>
        <w:t>max. hmotnost</w:t>
      </w:r>
      <w:r w:rsidRPr="006E5190">
        <w:tab/>
      </w:r>
      <w:r w:rsidRPr="006E5190">
        <w:tab/>
      </w:r>
      <w:r w:rsidRPr="006E5190">
        <w:tab/>
      </w:r>
      <w:r w:rsidRPr="006E5190">
        <w:tab/>
        <w:t>2800</w:t>
      </w:r>
      <w:r w:rsidRPr="006E5190">
        <w:tab/>
      </w:r>
      <w:r w:rsidRPr="006E5190">
        <w:tab/>
        <w:t>kg</w:t>
      </w:r>
    </w:p>
    <w:p w14:paraId="7DBBC52E" w14:textId="3A16E4E5" w:rsidR="008E23E3" w:rsidRPr="006E5190" w:rsidRDefault="008E23E3" w:rsidP="008E23E3">
      <w:pPr>
        <w:pStyle w:val="Odstavce"/>
        <w:spacing w:after="0"/>
        <w:rPr>
          <w:color w:val="000000" w:themeColor="text1"/>
        </w:rPr>
      </w:pPr>
      <w:r w:rsidRPr="006E5190">
        <w:rPr>
          <w:color w:val="000000" w:themeColor="text1"/>
        </w:rPr>
        <w:tab/>
        <w:t>max. hladina akustického výkonu</w:t>
      </w:r>
      <w:r w:rsidRPr="006E5190">
        <w:rPr>
          <w:color w:val="000000" w:themeColor="text1"/>
        </w:rPr>
        <w:tab/>
      </w:r>
      <w:r w:rsidR="001E3A22" w:rsidRPr="006E5190">
        <w:rPr>
          <w:color w:val="000000" w:themeColor="text1"/>
        </w:rPr>
        <w:t>98</w:t>
      </w:r>
      <w:r w:rsidRPr="006E5190">
        <w:rPr>
          <w:color w:val="000000" w:themeColor="text1"/>
        </w:rPr>
        <w:tab/>
      </w:r>
      <w:r w:rsidRPr="006E5190">
        <w:rPr>
          <w:color w:val="000000" w:themeColor="text1"/>
        </w:rPr>
        <w:tab/>
        <w:t xml:space="preserve">dB(A) </w:t>
      </w:r>
    </w:p>
    <w:p w14:paraId="2788825A"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3AFD8E4A" w14:textId="77777777" w:rsidR="008E23E3" w:rsidRPr="006E5190" w:rsidRDefault="008E23E3" w:rsidP="008E23E3">
      <w:pPr>
        <w:pStyle w:val="Odstavce"/>
        <w:spacing w:after="0"/>
      </w:pPr>
      <w:r w:rsidRPr="006E5190">
        <w:tab/>
        <w:t>ventilátory v provedení EC</w:t>
      </w:r>
    </w:p>
    <w:bookmarkEnd w:id="38"/>
    <w:p w14:paraId="622EB84B" w14:textId="77777777" w:rsidR="00DE74FE" w:rsidRPr="006E5190" w:rsidRDefault="00DE74FE" w:rsidP="00DE74FE">
      <w:pPr>
        <w:pStyle w:val="Odstavce"/>
        <w:spacing w:after="0"/>
      </w:pPr>
    </w:p>
    <w:p w14:paraId="6A91FA76" w14:textId="77777777" w:rsidR="00377C7C" w:rsidRPr="006E5190" w:rsidRDefault="00377C7C" w:rsidP="00377C7C">
      <w:pPr>
        <w:pStyle w:val="Odstavce"/>
        <w:spacing w:after="0"/>
        <w:rPr>
          <w:u w:val="single"/>
        </w:rPr>
      </w:pPr>
      <w:r w:rsidRPr="006E5190">
        <w:rPr>
          <w:u w:val="single"/>
        </w:rPr>
        <w:t>Základní technické parametry čerpadel:</w:t>
      </w:r>
    </w:p>
    <w:p w14:paraId="7D42759A" w14:textId="77777777" w:rsidR="00377C7C" w:rsidRPr="006E5190" w:rsidRDefault="00377C7C" w:rsidP="00377C7C">
      <w:pPr>
        <w:pStyle w:val="Odstavce"/>
        <w:spacing w:after="0"/>
        <w:rPr>
          <w:u w:val="single"/>
        </w:rPr>
      </w:pPr>
    </w:p>
    <w:p w14:paraId="79A694FF" w14:textId="34EE0616" w:rsidR="00377C7C" w:rsidRPr="006E5190" w:rsidRDefault="00377C7C" w:rsidP="00377C7C">
      <w:pPr>
        <w:pStyle w:val="Odstavce"/>
        <w:spacing w:after="0"/>
      </w:pPr>
      <w:r w:rsidRPr="006E5190">
        <w:tab/>
      </w:r>
      <w:r w:rsidR="006E383A" w:rsidRPr="006E5190">
        <w:t>P</w:t>
      </w:r>
      <w:r w:rsidR="00F74244" w:rsidRPr="006E5190">
        <w:t>růtok</w:t>
      </w:r>
      <w:r w:rsidRPr="006E5190">
        <w:tab/>
      </w:r>
      <w:r w:rsidR="006E383A" w:rsidRPr="006E5190">
        <w:tab/>
      </w:r>
      <w:r w:rsidRPr="006E5190">
        <w:tab/>
      </w:r>
      <w:r w:rsidRPr="006E5190">
        <w:tab/>
      </w:r>
      <w:r w:rsidRPr="006E5190">
        <w:tab/>
      </w:r>
      <w:r w:rsidR="00126BD3" w:rsidRPr="006E5190">
        <w:t>53</w:t>
      </w:r>
      <w:r w:rsidRPr="006E5190">
        <w:tab/>
      </w:r>
      <w:r w:rsidRPr="006E5190">
        <w:tab/>
        <w:t>m3/h</w:t>
      </w:r>
    </w:p>
    <w:p w14:paraId="06AEE4D0" w14:textId="77777777" w:rsidR="00377C7C" w:rsidRPr="006E5190" w:rsidRDefault="00377C7C" w:rsidP="00377C7C">
      <w:pPr>
        <w:pStyle w:val="Odstavce"/>
        <w:spacing w:after="0"/>
      </w:pPr>
      <w:r w:rsidRPr="006E5190">
        <w:tab/>
        <w:t>Dopravní výška</w:t>
      </w:r>
      <w:r w:rsidRPr="006E5190">
        <w:tab/>
      </w:r>
      <w:r w:rsidRPr="006E5190">
        <w:tab/>
      </w:r>
      <w:r w:rsidRPr="006E5190">
        <w:tab/>
      </w:r>
      <w:r w:rsidRPr="006E5190">
        <w:tab/>
        <w:t>41,9</w:t>
      </w:r>
      <w:r w:rsidRPr="006E5190">
        <w:tab/>
      </w:r>
      <w:r w:rsidRPr="006E5190">
        <w:tab/>
        <w:t>m</w:t>
      </w:r>
    </w:p>
    <w:p w14:paraId="7E8CC1DF" w14:textId="3B22978F" w:rsidR="00377C7C" w:rsidRPr="006E5190" w:rsidRDefault="00377C7C" w:rsidP="00377C7C">
      <w:pPr>
        <w:pStyle w:val="Odstavce"/>
        <w:spacing w:after="0"/>
      </w:pPr>
      <w:r w:rsidRPr="006E5190">
        <w:tab/>
        <w:t>Připojení</w:t>
      </w:r>
      <w:r w:rsidRPr="006E5190">
        <w:tab/>
      </w:r>
      <w:r w:rsidRPr="006E5190">
        <w:tab/>
      </w:r>
      <w:r w:rsidRPr="006E5190">
        <w:tab/>
      </w:r>
      <w:r w:rsidRPr="006E5190">
        <w:tab/>
      </w:r>
      <w:r w:rsidR="002D12A0" w:rsidRPr="006E5190">
        <w:t>DN65</w:t>
      </w:r>
      <w:r w:rsidRPr="006E5190">
        <w:tab/>
      </w:r>
    </w:p>
    <w:p w14:paraId="78F67EB2" w14:textId="77777777" w:rsidR="00377C7C" w:rsidRPr="006E5190" w:rsidRDefault="00377C7C" w:rsidP="00377C7C">
      <w:pPr>
        <w:pStyle w:val="Odstavce"/>
        <w:spacing w:after="0"/>
      </w:pPr>
      <w:r w:rsidRPr="006E5190">
        <w:tab/>
        <w:t>Řízení</w:t>
      </w:r>
      <w:r w:rsidRPr="006E5190">
        <w:tab/>
      </w:r>
      <w:r w:rsidRPr="006E5190">
        <w:tab/>
      </w:r>
      <w:r w:rsidRPr="006E5190">
        <w:tab/>
      </w:r>
      <w:r w:rsidRPr="006E5190">
        <w:tab/>
      </w:r>
      <w:r w:rsidRPr="006E5190">
        <w:tab/>
      </w:r>
      <w:proofErr w:type="gramStart"/>
      <w:r w:rsidRPr="006E5190">
        <w:t>EC - konstantní</w:t>
      </w:r>
      <w:proofErr w:type="gramEnd"/>
      <w:r w:rsidRPr="006E5190">
        <w:t xml:space="preserve"> tlak</w:t>
      </w:r>
    </w:p>
    <w:p w14:paraId="23676814" w14:textId="77777777" w:rsidR="00377C7C" w:rsidRPr="006E5190" w:rsidRDefault="00377C7C" w:rsidP="00377C7C">
      <w:pPr>
        <w:pStyle w:val="Odstavce"/>
        <w:spacing w:after="0"/>
      </w:pPr>
      <w:r w:rsidRPr="006E5190">
        <w:tab/>
        <w:t>Venkovní provedení se stříškou proti vodě a vnějším vlivům</w:t>
      </w:r>
    </w:p>
    <w:p w14:paraId="3561106E" w14:textId="77777777" w:rsidR="00DE74FE" w:rsidRPr="006E5190" w:rsidRDefault="00DE74FE" w:rsidP="00DE74FE">
      <w:pPr>
        <w:pStyle w:val="Odstavce"/>
        <w:spacing w:after="0"/>
      </w:pPr>
    </w:p>
    <w:p w14:paraId="67C0171D" w14:textId="5044DE54" w:rsidR="00DE74FE" w:rsidRPr="006E5190" w:rsidRDefault="00C447B3" w:rsidP="00C447B3">
      <w:pPr>
        <w:pStyle w:val="Odstavce"/>
        <w:spacing w:after="0"/>
      </w:pPr>
      <w:r w:rsidRPr="006E5190">
        <w:t>Dodavatel je povinen ověřit správnost návrhu výkonu čerpadel s ohledem na konkrétní dodaná zařízení a provést kontrolu energetické bilance systému.</w:t>
      </w:r>
    </w:p>
    <w:p w14:paraId="4F43947E" w14:textId="77777777" w:rsidR="00DE74FE" w:rsidRPr="006E5190" w:rsidRDefault="00DE74FE" w:rsidP="00DE74FE"/>
    <w:p w14:paraId="2A74AEE2" w14:textId="77777777" w:rsidR="00D10BA5" w:rsidRPr="006E5190" w:rsidRDefault="00D10BA5" w:rsidP="00D10BA5"/>
    <w:p w14:paraId="333B9AB6" w14:textId="742878B7" w:rsidR="00D10BA5" w:rsidRPr="006E5190" w:rsidRDefault="00D10BA5" w:rsidP="00D10BA5">
      <w:pPr>
        <w:pStyle w:val="Nadpis2"/>
      </w:pPr>
      <w:bookmarkStart w:id="39" w:name="_Toc183689448"/>
      <w:r w:rsidRPr="006E5190">
        <w:t>TV 1 – Červený teplovodní okruh</w:t>
      </w:r>
      <w:bookmarkEnd w:id="39"/>
    </w:p>
    <w:p w14:paraId="6902221C" w14:textId="68580B1D" w:rsidR="00BA7FB2" w:rsidRPr="006E5190" w:rsidRDefault="00BA7FB2" w:rsidP="00BA7FB2">
      <w:pPr>
        <w:pStyle w:val="Odstavce"/>
        <w:spacing w:after="0"/>
      </w:pPr>
      <w:r w:rsidRPr="006E5190">
        <w:t>Okruh teplé vody bude využíván pro teplotní režim chlazené vody 29/34 °C. Hlavním zdrojem chladu bude adiabatický suchý chladič. Nový chladič bude připojen na stávající rozvodné potrubí v místě za stávajícím chladičem.</w:t>
      </w:r>
      <w:r w:rsidR="00614E10" w:rsidRPr="006E5190">
        <w:t xml:space="preserve"> Rozměr jednotky je omezen velikostí roznášecí ocelové konstrukce, přičemž maximální provozní hmotnost jedné chladicí jednotky činí </w:t>
      </w:r>
      <w:del w:id="40" w:author="Jan Juřena" w:date="2025-09-23T10:44:00Z" w16du:dateUtc="2025-09-23T08:44:00Z">
        <w:r w:rsidR="00EC1BFC" w:rsidRPr="006E5190" w:rsidDel="006B2925">
          <w:delText>3200</w:delText>
        </w:r>
        <w:r w:rsidR="00614E10" w:rsidRPr="006E5190" w:rsidDel="006B2925">
          <w:delText xml:space="preserve"> </w:delText>
        </w:r>
      </w:del>
      <w:ins w:id="41" w:author="Jan Juřena" w:date="2025-09-23T10:44:00Z" w16du:dateUtc="2025-09-23T08:44:00Z">
        <w:r w:rsidR="006B2925">
          <w:t>3700</w:t>
        </w:r>
        <w:r w:rsidR="006B2925" w:rsidRPr="006E5190">
          <w:t xml:space="preserve"> </w:t>
        </w:r>
      </w:ins>
      <w:r w:rsidR="00614E10" w:rsidRPr="006E5190">
        <w:t>kg. Jednotka musí být vybavena rozhraním umožňujícím integraci do stávajícího nadřazeného dohledového systému. Akustické parametry jednotky musí splňovat limity stanovené v příslušné akustické studii.</w:t>
      </w:r>
      <w:r w:rsidR="002D5C7F" w:rsidRPr="006E5190">
        <w:t xml:space="preserve"> Dodavatel musí ověřit, </w:t>
      </w:r>
      <w:r w:rsidR="003E542D" w:rsidRPr="006E5190">
        <w:t>zda</w:t>
      </w:r>
      <w:r w:rsidR="002D5C7F" w:rsidRPr="006E5190">
        <w:t xml:space="preserve"> dodané jednotky budou funkční z pohledu na stávající zařízení okruhu např. tlakové ztráty čerpadel atd.</w:t>
      </w:r>
      <w:r w:rsidR="00614E10" w:rsidRPr="006E5190">
        <w:t xml:space="preserve"> V případě potřeby provozu v denním a nočním režimu musí být jednotka schopna automatického přepínání těchto režimů. </w:t>
      </w:r>
      <w:r w:rsidRPr="006E5190">
        <w:t>Čerpadla okruhu zůstanou beze změny.</w:t>
      </w:r>
    </w:p>
    <w:p w14:paraId="3B8F4305" w14:textId="06CBEE73" w:rsidR="00900548" w:rsidRPr="006E5190" w:rsidRDefault="00BA7FB2" w:rsidP="00900548">
      <w:r w:rsidRPr="006E5190">
        <w:t>Ve stávajícím červeném okruhu je instalován deskový výměník tepla, který v případě potřeby nebo při výpadku adiabatického chlazení zajistí dochlazení z okruhu studené vody (tyrkysový okruh). Součástí okruhu je také stávající deskový výměník tepla určený pro rekuperaci tepla prostřednictvím tepelných čerpadel. Oba tyto systémy zůstávají zachovány.</w:t>
      </w:r>
      <w:r w:rsidR="00184DB9" w:rsidRPr="006E5190">
        <w:t xml:space="preserve"> Dále je na okruhu instalován by-pass, který zajistí správnou teplotu vody (nepodchlazenou) i v zimním období. </w:t>
      </w:r>
      <w:r w:rsidR="00900548" w:rsidRPr="006E5190">
        <w:t>V okruhu na datovém sále je instalován dvoucestný regulační ventil, který slouží pro zachování minimálního průtoky v okruhu v případě malého odběru chladu.</w:t>
      </w:r>
      <w:r w:rsidR="00C87D33" w:rsidRPr="006E5190">
        <w:t xml:space="preserve"> Celkový objem glykolu v okruhu je cca. 7800 litrů.</w:t>
      </w:r>
    </w:p>
    <w:p w14:paraId="7878CC46" w14:textId="17D67A6E" w:rsidR="00BA7FB2" w:rsidRPr="006E5190" w:rsidRDefault="00BA7FB2" w:rsidP="00BA7FB2">
      <w:pPr>
        <w:pStyle w:val="Odstavce"/>
        <w:spacing w:after="0"/>
      </w:pPr>
      <w:r w:rsidRPr="006E5190">
        <w:t xml:space="preserve">Při zprovozňování a </w:t>
      </w:r>
      <w:proofErr w:type="spellStart"/>
      <w:r w:rsidRPr="006E5190">
        <w:t>zaregulování</w:t>
      </w:r>
      <w:proofErr w:type="spellEnd"/>
      <w:r w:rsidRPr="006E5190">
        <w:t xml:space="preserve"> systému je nutné počítat s funkčností všech komponent, aby byly po uvedení do provozu plně funkční a spolehlivé.</w:t>
      </w:r>
    </w:p>
    <w:p w14:paraId="51881582" w14:textId="77777777" w:rsidR="00A20BAE" w:rsidRPr="006E5190" w:rsidRDefault="00A20BAE" w:rsidP="009616D6">
      <w:pPr>
        <w:pStyle w:val="Odstavce"/>
        <w:spacing w:after="0"/>
      </w:pPr>
    </w:p>
    <w:p w14:paraId="25C93BD1" w14:textId="77777777" w:rsidR="00AC60F4" w:rsidRPr="006E5190" w:rsidRDefault="00AC60F4" w:rsidP="00AC60F4">
      <w:pPr>
        <w:pStyle w:val="Odstavce"/>
        <w:spacing w:after="0"/>
        <w:rPr>
          <w:u w:val="single"/>
        </w:rPr>
      </w:pPr>
      <w:r w:rsidRPr="006E5190">
        <w:rPr>
          <w:u w:val="single"/>
        </w:rPr>
        <w:t>Základní technické parametry suchého chladiče:</w:t>
      </w:r>
    </w:p>
    <w:p w14:paraId="34088E1A" w14:textId="77777777" w:rsidR="00AC60F4" w:rsidRPr="006E5190" w:rsidRDefault="00AC60F4" w:rsidP="00AC60F4">
      <w:pPr>
        <w:pStyle w:val="Mjnadpis02"/>
        <w:numPr>
          <w:ilvl w:val="0"/>
          <w:numId w:val="0"/>
        </w:numPr>
        <w:spacing w:line="240" w:lineRule="auto"/>
        <w:ind w:left="792"/>
        <w:jc w:val="both"/>
        <w:rPr>
          <w:b w:val="0"/>
          <w:smallCaps w:val="0"/>
        </w:rPr>
      </w:pPr>
      <w:r w:rsidRPr="006E5190">
        <w:rPr>
          <w:b w:val="0"/>
          <w:smallCaps w:val="0"/>
        </w:rPr>
        <w:tab/>
      </w:r>
    </w:p>
    <w:p w14:paraId="474058BB" w14:textId="1F9CA6A2" w:rsidR="00AC60F4" w:rsidRPr="006E5190" w:rsidRDefault="00AC60F4" w:rsidP="00AC60F4">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A98DD3F" w14:textId="02ABC703" w:rsidR="00AC60F4" w:rsidRPr="006E5190" w:rsidRDefault="00AC60F4" w:rsidP="00AC60F4">
      <w:pPr>
        <w:pStyle w:val="Odstavce"/>
        <w:spacing w:after="0"/>
      </w:pPr>
      <w:r w:rsidRPr="006E5190">
        <w:tab/>
        <w:t>návrhová venkovní teplota pro FRC</w:t>
      </w:r>
      <w:r w:rsidRPr="006E5190">
        <w:tab/>
        <w:t>35</w:t>
      </w:r>
      <w:r w:rsidRPr="006E5190">
        <w:tab/>
      </w:r>
      <w:r w:rsidRPr="006E5190">
        <w:tab/>
        <w:t>°C</w:t>
      </w:r>
    </w:p>
    <w:p w14:paraId="256C6F2A" w14:textId="289C3230" w:rsidR="00AC60F4" w:rsidRPr="006E5190" w:rsidRDefault="00AC60F4" w:rsidP="00AC60F4">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04B10146" w14:textId="77777777" w:rsidR="00AC60F4" w:rsidRPr="006E5190" w:rsidRDefault="00AC60F4" w:rsidP="00AC60F4">
      <w:pPr>
        <w:pStyle w:val="Odstavce"/>
        <w:spacing w:after="0"/>
        <w:ind w:firstLine="708"/>
      </w:pPr>
      <w:r w:rsidRPr="006E5190">
        <w:t>typ kapaliny – propylenglykol</w:t>
      </w:r>
      <w:r w:rsidRPr="006E5190">
        <w:tab/>
      </w:r>
      <w:r w:rsidRPr="006E5190">
        <w:tab/>
        <w:t>35</w:t>
      </w:r>
      <w:r w:rsidRPr="006E5190">
        <w:tab/>
      </w:r>
      <w:r w:rsidRPr="006E5190">
        <w:tab/>
        <w:t>%</w:t>
      </w:r>
    </w:p>
    <w:p w14:paraId="158A8B49" w14:textId="2A6C4B4B" w:rsidR="00AC60F4" w:rsidRPr="006E5190" w:rsidRDefault="00AC60F4" w:rsidP="00AC60F4">
      <w:pPr>
        <w:pStyle w:val="Odstavce"/>
        <w:spacing w:after="0"/>
      </w:pPr>
      <w:r w:rsidRPr="006E5190">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5ED9C5DB" w14:textId="63138860" w:rsidR="00AC60F4" w:rsidRPr="006E5190" w:rsidRDefault="00AC60F4" w:rsidP="00AC60F4">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r>
      <w:del w:id="42" w:author="Jan Juřena" w:date="2025-09-23T10:44:00Z" w16du:dateUtc="2025-09-23T08:44:00Z">
        <w:r w:rsidR="0001548C" w:rsidRPr="006E5190" w:rsidDel="006B2925">
          <w:delText>3200</w:delText>
        </w:r>
      </w:del>
      <w:ins w:id="43" w:author="Jan Juřena" w:date="2025-09-23T10:44:00Z" w16du:dateUtc="2025-09-23T08:44:00Z">
        <w:r w:rsidR="006B2925">
          <w:t>3700</w:t>
        </w:r>
      </w:ins>
      <w:r w:rsidRPr="006E5190">
        <w:tab/>
      </w:r>
      <w:r w:rsidRPr="006E5190">
        <w:tab/>
        <w:t>kg</w:t>
      </w:r>
    </w:p>
    <w:p w14:paraId="63884A2F" w14:textId="333A0324" w:rsidR="00AC60F4" w:rsidRPr="006E5190" w:rsidRDefault="00AC60F4" w:rsidP="00AC60F4">
      <w:pPr>
        <w:pStyle w:val="Odstavce"/>
        <w:spacing w:after="0"/>
        <w:rPr>
          <w:color w:val="000000" w:themeColor="text1"/>
        </w:rPr>
      </w:pPr>
      <w:r w:rsidRPr="006E5190">
        <w:rPr>
          <w:color w:val="000000" w:themeColor="text1"/>
        </w:rPr>
        <w:tab/>
      </w:r>
      <w:r w:rsidR="00126BD3" w:rsidRPr="006E5190">
        <w:rPr>
          <w:color w:val="000000" w:themeColor="text1"/>
        </w:rPr>
        <w:t xml:space="preserve">max. </w:t>
      </w:r>
      <w:r w:rsidRPr="006E5190">
        <w:rPr>
          <w:color w:val="000000" w:themeColor="text1"/>
        </w:rPr>
        <w:t>hladina akustického výkonu</w:t>
      </w:r>
      <w:r w:rsidRPr="006E5190">
        <w:rPr>
          <w:color w:val="000000" w:themeColor="text1"/>
        </w:rPr>
        <w:tab/>
      </w:r>
      <w:r w:rsidR="00E10213" w:rsidRPr="006E5190">
        <w:rPr>
          <w:color w:val="000000" w:themeColor="text1"/>
        </w:rPr>
        <w:t>99</w:t>
      </w:r>
      <w:r w:rsidRPr="006E5190">
        <w:rPr>
          <w:color w:val="000000" w:themeColor="text1"/>
        </w:rPr>
        <w:tab/>
      </w:r>
      <w:r w:rsidRPr="006E5190">
        <w:rPr>
          <w:color w:val="000000" w:themeColor="text1"/>
        </w:rPr>
        <w:tab/>
        <w:t xml:space="preserve">dB(A) </w:t>
      </w:r>
    </w:p>
    <w:p w14:paraId="7E92CEED" w14:textId="2B3F3980" w:rsidR="00AC60F4" w:rsidRPr="006E5190" w:rsidRDefault="00AC60F4" w:rsidP="00AC60F4">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611962D7" w14:textId="77777777" w:rsidR="00AC60F4" w:rsidRPr="006E5190" w:rsidRDefault="00AC60F4" w:rsidP="00AC60F4">
      <w:pPr>
        <w:pStyle w:val="Odstavce"/>
        <w:spacing w:after="0"/>
      </w:pPr>
      <w:r w:rsidRPr="006E5190">
        <w:tab/>
        <w:t>ventilátory v provedení EC</w:t>
      </w:r>
    </w:p>
    <w:p w14:paraId="67C223D4" w14:textId="77777777" w:rsidR="000E0B72" w:rsidRPr="006E5190" w:rsidRDefault="000E0B72" w:rsidP="00AC60F4">
      <w:pPr>
        <w:pStyle w:val="Odstavce"/>
        <w:spacing w:after="0"/>
      </w:pPr>
    </w:p>
    <w:p w14:paraId="07DB4205" w14:textId="36F975EE" w:rsidR="000E0B72" w:rsidRPr="006E5190" w:rsidRDefault="000E0B72" w:rsidP="00AC60F4">
      <w:pPr>
        <w:pStyle w:val="Odstavce"/>
        <w:spacing w:after="0"/>
      </w:pPr>
      <w:r w:rsidRPr="006E5190">
        <w:t>Dodavatel musí ověřit, zda dodané jednotky budou funkční z pohledu na stávající zařízení okruhu např. tlakové ztráty čerpadel atd.</w:t>
      </w:r>
    </w:p>
    <w:p w14:paraId="57B7FEAB" w14:textId="77777777" w:rsidR="00377C7C" w:rsidRPr="006E5190" w:rsidRDefault="00377C7C" w:rsidP="00AC60F4">
      <w:pPr>
        <w:pStyle w:val="Odstavce"/>
        <w:spacing w:after="0"/>
      </w:pPr>
    </w:p>
    <w:p w14:paraId="0C0BE983" w14:textId="065DC3C1" w:rsidR="0012694D" w:rsidRPr="006E5190" w:rsidRDefault="00491F8F" w:rsidP="0056136E">
      <w:pPr>
        <w:pStyle w:val="PX-Nadpis3"/>
        <w:numPr>
          <w:ilvl w:val="2"/>
          <w:numId w:val="4"/>
        </w:numPr>
        <w:ind w:left="567"/>
      </w:pPr>
      <w:r w:rsidRPr="006E5190">
        <w:t>Změny ve 2NP</w:t>
      </w:r>
    </w:p>
    <w:p w14:paraId="5D0205DD" w14:textId="77777777" w:rsidR="00BA7FB2" w:rsidRPr="006E5190" w:rsidRDefault="00BA7FB2" w:rsidP="00BA7FB2">
      <w:pPr>
        <w:pStyle w:val="PX-Normln"/>
      </w:pPr>
      <w:r w:rsidRPr="006E5190">
        <w:t xml:space="preserve">Stávající systém distribuce chladu je navržen tak, že do každého přípojného místa na datovém sále jsou přivedeny všechny okruhy. Po úpravách a instalaci nového okruhu TV3 dojde ke změně tohoto systému. </w:t>
      </w:r>
      <w:r w:rsidRPr="006E5190">
        <w:lastRenderedPageBreak/>
        <w:t>Vzhledem k provozním omezením a nedostatku místa pod podlahou datového sálu není možné instalovat další potrubní rozvody. Proto bude provedena úprava stávajícího žlutého a červeného okruhu.</w:t>
      </w:r>
    </w:p>
    <w:p w14:paraId="31A7E24D" w14:textId="77777777" w:rsidR="00BA7FB2" w:rsidRPr="006E5190" w:rsidRDefault="00BA7FB2" w:rsidP="00BA7FB2">
      <w:pPr>
        <w:pStyle w:val="PX-Normln"/>
      </w:pPr>
      <w:r w:rsidRPr="006E5190">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10A176D9" w14:textId="77777777" w:rsidR="00BA7FB2" w:rsidRPr="006E5190" w:rsidRDefault="00BA7FB2" w:rsidP="00BA7FB2">
      <w:pPr>
        <w:pStyle w:val="PX-Normln"/>
      </w:pPr>
      <w:r w:rsidRPr="006E5190">
        <w:t>Touto úpravou zůstane na datovém sále původní potrubní rozvod červeného okruhu nevyužitý. Tento rozvod bude použit pro připojení nového okruhu TV3.</w:t>
      </w:r>
    </w:p>
    <w:p w14:paraId="271EB763" w14:textId="77777777" w:rsidR="00716313" w:rsidRPr="006E5190" w:rsidRDefault="00716313" w:rsidP="0056136E">
      <w:pPr>
        <w:pStyle w:val="PX-Nadpis3"/>
        <w:numPr>
          <w:ilvl w:val="2"/>
          <w:numId w:val="4"/>
        </w:numPr>
        <w:ind w:left="567"/>
      </w:pPr>
      <w:r w:rsidRPr="006E5190">
        <w:t>Přívod vody k adiabatickým suchým chladičům</w:t>
      </w:r>
    </w:p>
    <w:p w14:paraId="606E0856" w14:textId="77777777" w:rsidR="00716313" w:rsidRPr="006E5190" w:rsidRDefault="00716313" w:rsidP="00716313"/>
    <w:p w14:paraId="7842ADFF" w14:textId="77777777" w:rsidR="00716313" w:rsidRPr="006E5190" w:rsidRDefault="00716313" w:rsidP="00716313">
      <w:r w:rsidRPr="006E5190">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EE58B52" w14:textId="77777777" w:rsidR="00716313" w:rsidRPr="006E5190" w:rsidRDefault="00716313" w:rsidP="00BA7FB2">
      <w:pPr>
        <w:pStyle w:val="PX-Normln"/>
      </w:pPr>
    </w:p>
    <w:p w14:paraId="1328B753" w14:textId="2FD8DDF9" w:rsidR="00D10BA5" w:rsidRPr="006E5190" w:rsidRDefault="00D10BA5" w:rsidP="00D10BA5">
      <w:pPr>
        <w:pStyle w:val="Nadpis2"/>
      </w:pPr>
      <w:bookmarkStart w:id="44" w:name="_Toc183689449"/>
      <w:r w:rsidRPr="006E5190">
        <w:t>TV 2 – Žlutý teplovodní okruh</w:t>
      </w:r>
      <w:bookmarkEnd w:id="44"/>
    </w:p>
    <w:p w14:paraId="6E80C976" w14:textId="05339725" w:rsidR="00D116EC" w:rsidRPr="006E5190" w:rsidRDefault="00D116EC" w:rsidP="00D116EC">
      <w:pPr>
        <w:pStyle w:val="Odstavce"/>
        <w:spacing w:after="0"/>
      </w:pPr>
      <w:r w:rsidRPr="006E5190">
        <w:t xml:space="preserve">Okruh teplé vody bude využíván pro teplotní režim chlazené vody 29/34 °C. Hlavním zdrojem chladu bude adiabatický suchý chladič. Nový chladič bude připojen na stávající rozvodné potrubí v místě za stávajícím chladičem. Rozměr jednotky je omezen velikostí roznášecí ocelové konstrukce, přičemž maximální provozní hmotnost jedné chladicí jednotky činí </w:t>
      </w:r>
      <w:del w:id="45" w:author="Jan Juřena" w:date="2025-09-23T10:44:00Z" w16du:dateUtc="2025-09-23T08:44:00Z">
        <w:r w:rsidR="00EC1BFC" w:rsidRPr="006E5190" w:rsidDel="006B2925">
          <w:delText>3200</w:delText>
        </w:r>
        <w:r w:rsidRPr="006E5190" w:rsidDel="006B2925">
          <w:delText xml:space="preserve"> </w:delText>
        </w:r>
      </w:del>
      <w:ins w:id="46" w:author="Jan Juřena" w:date="2025-09-23T10:44:00Z" w16du:dateUtc="2025-09-23T08:44:00Z">
        <w:r w:rsidR="006B2925">
          <w:t>3700</w:t>
        </w:r>
        <w:r w:rsidR="006B2925" w:rsidRPr="006E5190">
          <w:t xml:space="preserve"> </w:t>
        </w:r>
      </w:ins>
      <w:r w:rsidRPr="006E5190">
        <w:t xml:space="preserve">kg. Jednotka musí být vybavena rozhraním umožňujícím integraci do stávajícího nadřazeného dohledového systému. Akustické parametry jednotky musí splňovat limity stanovené v příslušné akustické studii. Dodavatel musí ověřit, </w:t>
      </w:r>
      <w:r w:rsidR="003E542D" w:rsidRPr="006E5190">
        <w:t>zda</w:t>
      </w:r>
      <w:r w:rsidRPr="006E5190">
        <w:t xml:space="preserve"> dodané jednotky budou funkční </w:t>
      </w:r>
      <w:r w:rsidR="007A2BBF" w:rsidRPr="006E5190">
        <w:t>s ohledem</w:t>
      </w:r>
      <w:r w:rsidRPr="006E5190">
        <w:t xml:space="preserve"> na stávající zařízení okruhu např. tlakové ztráty čerpadel atd. V případě potřeby provozu v denním a nočním režimu musí být jednotka schopna automatického přepínání těchto režimů. Čerpadla okruhu zůstanou beze změny.</w:t>
      </w:r>
    </w:p>
    <w:p w14:paraId="0532E7C4" w14:textId="06F0DD7E" w:rsidR="00900548" w:rsidRPr="006E5190" w:rsidRDefault="00D116EC" w:rsidP="00900548">
      <w:r w:rsidRPr="006E5190">
        <w:t xml:space="preserve">Ve stávajícím </w:t>
      </w:r>
      <w:r w:rsidR="00AC66F3" w:rsidRPr="006E5190">
        <w:t xml:space="preserve">žlutém </w:t>
      </w:r>
      <w:r w:rsidRPr="006E5190">
        <w:t>okruhu je instalován deskový výměník tepla, který v případě potřeby nebo při výpadku adiabatického chlazení zajistí dochlazení z okruhu studené vody (tyrkysový</w:t>
      </w:r>
      <w:r w:rsidR="00AC66F3" w:rsidRPr="006E5190">
        <w:t>/zelený</w:t>
      </w:r>
      <w:r w:rsidRPr="006E5190">
        <w:t xml:space="preserve"> okruh). Součástí okruhu je také stávající deskový výměník tepla určený pro rekuperaci tepla prostřednictvím tepelných čerpadel. Oba tyto systémy zůstávají zachovány. Dále je na okruhu instalován by-pass, který zajistí správnou teplotu vody (nepodchlazenou) i v zimním období. </w:t>
      </w:r>
      <w:r w:rsidR="00900548" w:rsidRPr="006E5190">
        <w:t>V okruhu na datovém sále je instalován dvoucestný regulační ventil, který slouží pro zachování minimálního průtoky v okruhu v případě malého odběru chladu.</w:t>
      </w:r>
      <w:r w:rsidR="00C87D33" w:rsidRPr="006E5190">
        <w:t xml:space="preserve"> Celkový objem glykolu v okruhu je cca. 7800 litrů.</w:t>
      </w:r>
    </w:p>
    <w:p w14:paraId="51BD67C5" w14:textId="77777777" w:rsidR="00D116EC" w:rsidRPr="006E5190" w:rsidRDefault="00D116EC" w:rsidP="00D116EC">
      <w:pPr>
        <w:pStyle w:val="Odstavce"/>
        <w:spacing w:after="0"/>
      </w:pPr>
      <w:r w:rsidRPr="006E5190">
        <w:t xml:space="preserve">Při zprovozňování a </w:t>
      </w:r>
      <w:proofErr w:type="spellStart"/>
      <w:r w:rsidRPr="006E5190">
        <w:t>zaregulování</w:t>
      </w:r>
      <w:proofErr w:type="spellEnd"/>
      <w:r w:rsidRPr="006E5190">
        <w:t xml:space="preserve"> systému je nutné počítat s funkčností všech komponent, aby byly po uvedení do provozu plně funkční a spolehlivé.</w:t>
      </w:r>
    </w:p>
    <w:p w14:paraId="6A42C070" w14:textId="77777777" w:rsidR="00D116EC" w:rsidRPr="006E5190" w:rsidRDefault="00D116EC" w:rsidP="00D116EC">
      <w:pPr>
        <w:pStyle w:val="Odstavce"/>
        <w:spacing w:after="0"/>
      </w:pPr>
    </w:p>
    <w:p w14:paraId="1DDD7AA8" w14:textId="77777777" w:rsidR="00D116EC" w:rsidRPr="006E5190" w:rsidRDefault="00D116EC" w:rsidP="00D116EC">
      <w:pPr>
        <w:pStyle w:val="Odstavce"/>
        <w:spacing w:after="0"/>
        <w:rPr>
          <w:u w:val="single"/>
        </w:rPr>
      </w:pPr>
      <w:r w:rsidRPr="006E5190">
        <w:rPr>
          <w:u w:val="single"/>
        </w:rPr>
        <w:t>Základní technické parametry suchého chladiče:</w:t>
      </w:r>
    </w:p>
    <w:p w14:paraId="54B73D12" w14:textId="77777777" w:rsidR="00D116EC" w:rsidRPr="006E5190" w:rsidRDefault="00D116EC" w:rsidP="00D116EC">
      <w:pPr>
        <w:pStyle w:val="Mjnadpis02"/>
        <w:numPr>
          <w:ilvl w:val="0"/>
          <w:numId w:val="0"/>
        </w:numPr>
        <w:spacing w:line="240" w:lineRule="auto"/>
        <w:ind w:left="792"/>
        <w:jc w:val="both"/>
        <w:rPr>
          <w:b w:val="0"/>
          <w:smallCaps w:val="0"/>
        </w:rPr>
      </w:pPr>
      <w:r w:rsidRPr="006E5190">
        <w:rPr>
          <w:b w:val="0"/>
          <w:smallCaps w:val="0"/>
        </w:rPr>
        <w:tab/>
      </w:r>
    </w:p>
    <w:p w14:paraId="14AEC4AB" w14:textId="3B6D2137" w:rsidR="00D116EC" w:rsidRPr="006E5190" w:rsidRDefault="00D116EC" w:rsidP="00D116EC">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FBB8188" w14:textId="77777777" w:rsidR="00D116EC" w:rsidRPr="006E5190" w:rsidRDefault="00D116EC" w:rsidP="00D116EC">
      <w:pPr>
        <w:pStyle w:val="Odstavce"/>
        <w:spacing w:after="0"/>
      </w:pPr>
      <w:r w:rsidRPr="006E5190">
        <w:tab/>
        <w:t>návrhová venkovní teplota pro FRC</w:t>
      </w:r>
      <w:r w:rsidRPr="006E5190">
        <w:tab/>
        <w:t>35</w:t>
      </w:r>
      <w:r w:rsidRPr="006E5190">
        <w:tab/>
      </w:r>
      <w:r w:rsidRPr="006E5190">
        <w:tab/>
        <w:t>°C</w:t>
      </w:r>
    </w:p>
    <w:p w14:paraId="2764F4BB" w14:textId="77777777" w:rsidR="00D116EC" w:rsidRPr="006E5190" w:rsidRDefault="00D116EC" w:rsidP="00D116EC">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670D77DB" w14:textId="64A02168" w:rsidR="00D116EC" w:rsidRPr="006E5190" w:rsidRDefault="00D116EC" w:rsidP="00D116EC">
      <w:pPr>
        <w:pStyle w:val="Odstavce"/>
        <w:spacing w:after="0"/>
      </w:pPr>
      <w:r w:rsidRPr="006E5190">
        <w:tab/>
      </w:r>
      <w:r w:rsidR="00126BD3" w:rsidRPr="006E5190">
        <w:t xml:space="preserve">min. </w:t>
      </w:r>
      <w:r w:rsidRPr="006E5190">
        <w:t>průtok chladící vody</w:t>
      </w:r>
      <w:r w:rsidRPr="006E5190">
        <w:tab/>
      </w:r>
      <w:r w:rsidRPr="006E5190">
        <w:tab/>
        <w:t>99</w:t>
      </w:r>
      <w:r w:rsidRPr="006E5190">
        <w:tab/>
      </w:r>
      <w:r w:rsidRPr="006E5190">
        <w:tab/>
        <w:t>m3/h</w:t>
      </w:r>
    </w:p>
    <w:p w14:paraId="0ABC092B" w14:textId="77777777" w:rsidR="00D116EC" w:rsidRPr="006E5190" w:rsidRDefault="00D116EC" w:rsidP="00D116EC">
      <w:pPr>
        <w:pStyle w:val="Odstavce"/>
        <w:spacing w:after="0"/>
        <w:ind w:firstLine="708"/>
      </w:pPr>
      <w:r w:rsidRPr="006E5190">
        <w:t>typ kapaliny – propylenglykol</w:t>
      </w:r>
      <w:r w:rsidRPr="006E5190">
        <w:tab/>
      </w:r>
      <w:r w:rsidRPr="006E5190">
        <w:tab/>
        <w:t>35</w:t>
      </w:r>
      <w:r w:rsidRPr="006E5190">
        <w:tab/>
      </w:r>
      <w:r w:rsidRPr="006E5190">
        <w:tab/>
        <w:t>%</w:t>
      </w:r>
    </w:p>
    <w:p w14:paraId="6AB86CB8" w14:textId="338DB9F8" w:rsidR="00D116EC" w:rsidRPr="006E5190" w:rsidRDefault="00D116EC" w:rsidP="00D116EC">
      <w:pPr>
        <w:pStyle w:val="Odstavce"/>
        <w:spacing w:after="0"/>
      </w:pPr>
      <w:r w:rsidRPr="006E5190">
        <w:lastRenderedPageBreak/>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003BC9AE" w14:textId="13CDA845" w:rsidR="00D116EC" w:rsidRPr="006E5190" w:rsidRDefault="00D116EC" w:rsidP="00D116EC">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r>
      <w:del w:id="47" w:author="Jan Juřena" w:date="2025-09-23T10:44:00Z" w16du:dateUtc="2025-09-23T08:44:00Z">
        <w:r w:rsidRPr="006E5190" w:rsidDel="006B2925">
          <w:delText>3200</w:delText>
        </w:r>
      </w:del>
      <w:ins w:id="48" w:author="Jan Juřena" w:date="2025-09-23T10:44:00Z" w16du:dateUtc="2025-09-23T08:44:00Z">
        <w:r w:rsidR="006B2925">
          <w:t>3700</w:t>
        </w:r>
      </w:ins>
      <w:r w:rsidRPr="006E5190">
        <w:tab/>
      </w:r>
      <w:r w:rsidRPr="006E5190">
        <w:tab/>
        <w:t>kg</w:t>
      </w:r>
    </w:p>
    <w:p w14:paraId="10B4CD30" w14:textId="47DA1FE9" w:rsidR="00D116EC" w:rsidRPr="006E5190" w:rsidRDefault="00D116EC" w:rsidP="00D116EC">
      <w:pPr>
        <w:pStyle w:val="Odstavce"/>
        <w:spacing w:after="0"/>
      </w:pPr>
      <w:r w:rsidRPr="006E5190">
        <w:tab/>
      </w:r>
      <w:r w:rsidR="00126BD3" w:rsidRPr="006E5190">
        <w:t xml:space="preserve">max. </w:t>
      </w:r>
      <w:r w:rsidRPr="006E5190">
        <w:t>hladina akustického výkonu</w:t>
      </w:r>
      <w:r w:rsidRPr="006E5190">
        <w:tab/>
        <w:t>98,5</w:t>
      </w:r>
      <w:r w:rsidRPr="006E5190">
        <w:tab/>
      </w:r>
      <w:r w:rsidRPr="006E5190">
        <w:tab/>
        <w:t xml:space="preserve">dB(A) </w:t>
      </w:r>
    </w:p>
    <w:p w14:paraId="03306E07" w14:textId="33674D23" w:rsidR="00D116EC" w:rsidRPr="006E5190" w:rsidRDefault="00D116EC" w:rsidP="00D116EC">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73F9BE3D" w14:textId="77777777" w:rsidR="00D116EC" w:rsidRPr="006E5190" w:rsidRDefault="00D116EC" w:rsidP="00D116EC">
      <w:pPr>
        <w:pStyle w:val="Odstavce"/>
        <w:spacing w:after="0"/>
      </w:pPr>
      <w:r w:rsidRPr="006E5190">
        <w:tab/>
        <w:t>ventilátory v provedení EC</w:t>
      </w:r>
    </w:p>
    <w:p w14:paraId="4F04294C" w14:textId="77777777" w:rsidR="00D116EC" w:rsidRPr="006E5190" w:rsidRDefault="00D116EC" w:rsidP="00D116EC">
      <w:pPr>
        <w:pStyle w:val="Odstavce"/>
        <w:spacing w:after="0"/>
      </w:pPr>
    </w:p>
    <w:p w14:paraId="3F01C33E" w14:textId="3DBB89BE" w:rsidR="00C447B3" w:rsidRPr="006E5190" w:rsidRDefault="00C447B3" w:rsidP="00D116EC">
      <w:pPr>
        <w:pStyle w:val="Odstavce"/>
        <w:spacing w:after="0"/>
      </w:pPr>
      <w:r w:rsidRPr="006E5190">
        <w:t>Dodavatel musí ověřit, zda dodané jednotky budou funkční s ohledem na stávající zařízení okruhu např. tlakové ztráty čerpadel atd.</w:t>
      </w:r>
    </w:p>
    <w:p w14:paraId="6DB12465" w14:textId="77777777" w:rsidR="00D116EC" w:rsidRPr="006E5190" w:rsidRDefault="00D116EC" w:rsidP="00D116EC">
      <w:pPr>
        <w:pStyle w:val="Odstavce"/>
        <w:spacing w:after="0"/>
      </w:pPr>
    </w:p>
    <w:p w14:paraId="3FCE2416" w14:textId="77777777" w:rsidR="00D116EC" w:rsidRPr="006E5190" w:rsidRDefault="00D116EC" w:rsidP="0056136E">
      <w:pPr>
        <w:pStyle w:val="PX-Nadpis3"/>
        <w:numPr>
          <w:ilvl w:val="2"/>
          <w:numId w:val="4"/>
        </w:numPr>
        <w:ind w:left="567"/>
      </w:pPr>
      <w:r w:rsidRPr="006E5190">
        <w:t>Změny ve 2NP</w:t>
      </w:r>
    </w:p>
    <w:p w14:paraId="624B4153" w14:textId="77777777" w:rsidR="00D116EC" w:rsidRPr="006E5190" w:rsidRDefault="00D116EC" w:rsidP="00D116EC">
      <w:pPr>
        <w:pStyle w:val="PX-Normln"/>
      </w:pPr>
      <w:r w:rsidRPr="006E5190">
        <w:t>Stávající systém distribuce chladu je navržen tak, že do každého přípojného místa na datovém sále jsou přivedeny všechny okruhy. Po úpravách a instalaci nového okruhu TV3 dojde ke změně tohoto systému. Vzhledem k provozním omezením a nedostatku místa pod podlahou datového sálu není možné instalovat další potrubní rozvody. Proto bude provedena úprava stávajícího žlutého a červeného okruhu.</w:t>
      </w:r>
    </w:p>
    <w:p w14:paraId="7C15E51D" w14:textId="77777777" w:rsidR="00D116EC" w:rsidRPr="006E5190" w:rsidRDefault="00D116EC" w:rsidP="00D116EC">
      <w:pPr>
        <w:pStyle w:val="PX-Normln"/>
      </w:pPr>
      <w:r w:rsidRPr="006E5190">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6F03932D" w14:textId="77777777" w:rsidR="00D116EC" w:rsidRPr="006E5190" w:rsidRDefault="00D116EC" w:rsidP="00D116EC">
      <w:pPr>
        <w:pStyle w:val="PX-Normln"/>
      </w:pPr>
      <w:r w:rsidRPr="006E5190">
        <w:t>Touto úpravou zůstane na datovém sále původní potrubní rozvod červeného okruhu nevyužitý. Tento rozvod bude použit pro připojení nového okruhu TV3.</w:t>
      </w:r>
    </w:p>
    <w:p w14:paraId="14D3C6D0" w14:textId="77777777" w:rsidR="00716313" w:rsidRPr="006E5190" w:rsidRDefault="00716313" w:rsidP="0056136E">
      <w:pPr>
        <w:pStyle w:val="PX-Nadpis3"/>
        <w:numPr>
          <w:ilvl w:val="2"/>
          <w:numId w:val="4"/>
        </w:numPr>
        <w:ind w:left="567"/>
      </w:pPr>
      <w:r w:rsidRPr="006E5190">
        <w:t>Přívod vody k adiabatickým suchým chladičům</w:t>
      </w:r>
    </w:p>
    <w:p w14:paraId="1B7EE41E" w14:textId="77777777" w:rsidR="00716313" w:rsidRPr="006E5190" w:rsidRDefault="00716313" w:rsidP="00716313"/>
    <w:p w14:paraId="6E022278" w14:textId="77777777" w:rsidR="00716313" w:rsidRPr="006E5190" w:rsidRDefault="00716313" w:rsidP="00716313">
      <w:r w:rsidRPr="006E5190">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C40B386" w14:textId="77777777" w:rsidR="0012694D" w:rsidRPr="006E5190" w:rsidRDefault="0012694D" w:rsidP="00D10BA5"/>
    <w:p w14:paraId="5250103C" w14:textId="2E0BAE36" w:rsidR="00D10BA5" w:rsidRPr="006E5190" w:rsidRDefault="00D10BA5" w:rsidP="00D10BA5">
      <w:pPr>
        <w:pStyle w:val="Nadpis2"/>
      </w:pPr>
      <w:bookmarkStart w:id="49" w:name="_Toc183689450"/>
      <w:r w:rsidRPr="006E5190">
        <w:t xml:space="preserve">TV </w:t>
      </w:r>
      <w:r w:rsidR="00AC66F3" w:rsidRPr="006E5190">
        <w:t>3</w:t>
      </w:r>
      <w:r w:rsidRPr="006E5190">
        <w:t xml:space="preserve"> –</w:t>
      </w:r>
      <w:r w:rsidR="001B00CD" w:rsidRPr="006E5190">
        <w:t>H</w:t>
      </w:r>
      <w:r w:rsidRPr="006E5190">
        <w:t xml:space="preserve">nědý teplovodní </w:t>
      </w:r>
      <w:proofErr w:type="gramStart"/>
      <w:r w:rsidRPr="006E5190">
        <w:t>okruh - nov</w:t>
      </w:r>
      <w:r w:rsidR="0012694D" w:rsidRPr="006E5190">
        <w:t>ý</w:t>
      </w:r>
      <w:bookmarkEnd w:id="49"/>
      <w:proofErr w:type="gramEnd"/>
    </w:p>
    <w:p w14:paraId="0464C220" w14:textId="5A0B5202" w:rsidR="00264782" w:rsidRPr="006E5190" w:rsidRDefault="00264782" w:rsidP="00D10BA5">
      <w:r w:rsidRPr="006E5190">
        <w:t xml:space="preserve">V prostoru původních suchých chladičů žlutého okruhu budou instalovány dvě nové chladicí jednotky pro okruh TV-3 (hnědý), přičemž rozměry budou omezeny velikostí stávající ocelové konstrukce a maximální provozní hmotnost jedné jednotky činí </w:t>
      </w:r>
      <w:del w:id="50" w:author="Jan Juřena" w:date="2025-09-23T15:19:00Z" w16du:dateUtc="2025-09-23T13:19:00Z">
        <w:r w:rsidRPr="006E5190" w:rsidDel="001E34B0">
          <w:delText>3 200</w:delText>
        </w:r>
      </w:del>
      <w:ins w:id="51" w:author="Jan Juřena" w:date="2025-09-23T15:19:00Z" w16du:dateUtc="2025-09-23T13:19:00Z">
        <w:r w:rsidR="001E34B0">
          <w:t>3700</w:t>
        </w:r>
      </w:ins>
      <w:r w:rsidRPr="006E5190">
        <w:t xml:space="preserve"> kg. Jednotky budou vybaveny rozhraním pro integraci do stávajícího nadřazeného dohledového systému a jejich akustické parametry musí odpovídat platné akustické studii. Automatické přepínání mezi denním a nočním režimem bude zajištěno v případě potřeby. Bude vybudováno nové potrubí DN 200 vedoucí od suchých chladičů do strojovny chlazení ve 2NP, přičemž čerpadla a </w:t>
      </w:r>
      <w:proofErr w:type="spellStart"/>
      <w:r w:rsidRPr="006E5190">
        <w:t>dochlazovací</w:t>
      </w:r>
      <w:proofErr w:type="spellEnd"/>
      <w:r w:rsidRPr="006E5190">
        <w:t xml:space="preserve"> výměník budou instalovány ve strojovně chlazení v 5NP. Na potrubí hnědého okruhu bude zřízen by-pass, aby se zabránilo podchlazování v zimním období. Čerpadla, osazená na ocelové roznášecí konstrukci nad potrubím chlazení záložních zdrojů, budou redundantní v režimu 1+1. Dochlazování okruhu bude realizováno prostřednictvím zeleného</w:t>
      </w:r>
      <w:r w:rsidR="00AC66F3" w:rsidRPr="006E5190">
        <w:t>/tyrkysového</w:t>
      </w:r>
      <w:r w:rsidRPr="006E5190">
        <w:t xml:space="preserve"> studenovodního okruhu a hnědý okruh bude přiveden k výměníku pro rekuperaci tepla, před nímž budou instalovány ventily umožňující přepínání mezi žlutým a hnědým okruhem. Potrubní rozvody povedou stoupačkou spojující strojovny chlazení ve 2NP a 5NP.</w:t>
      </w:r>
      <w:r w:rsidR="00C528DD" w:rsidRPr="006E5190">
        <w:t xml:space="preserve"> </w:t>
      </w:r>
      <w:r w:rsidRPr="006E5190">
        <w:t>V datovém sále je v okruhu instalován dvoucestný regulační ventil, který zajišťuje minimální průtok při nízkém odběru chladu.</w:t>
      </w:r>
      <w:r w:rsidR="000444F5" w:rsidRPr="006E5190">
        <w:t xml:space="preserve"> Celkový objem glykolu v okruhu je cca. 9500 litrů. </w:t>
      </w:r>
    </w:p>
    <w:p w14:paraId="6EF77EC5" w14:textId="34AD0676" w:rsidR="00C447B3" w:rsidRPr="006E5190" w:rsidRDefault="00C447B3" w:rsidP="00D10BA5">
      <w:r w:rsidRPr="006E5190">
        <w:lastRenderedPageBreak/>
        <w:t>Dodavatel je povinen ověřit správnost návrhu výkonu čerpadel s ohledem na konkrétní dodaná zařízení a provést kontrolu energetické bilance systému.</w:t>
      </w:r>
    </w:p>
    <w:p w14:paraId="3F84B38B" w14:textId="77777777" w:rsidR="00264782" w:rsidRPr="006E5190" w:rsidRDefault="00264782" w:rsidP="00264782">
      <w:pPr>
        <w:pStyle w:val="Odstavce"/>
        <w:spacing w:after="0"/>
        <w:rPr>
          <w:u w:val="single"/>
        </w:rPr>
      </w:pPr>
      <w:r w:rsidRPr="006E5190">
        <w:rPr>
          <w:u w:val="single"/>
        </w:rPr>
        <w:t>Základní technické parametry suchého chladiče:</w:t>
      </w:r>
    </w:p>
    <w:p w14:paraId="60E8B2C9" w14:textId="77777777" w:rsidR="00264782" w:rsidRPr="006E5190" w:rsidRDefault="00264782" w:rsidP="00264782">
      <w:pPr>
        <w:pStyle w:val="Mjnadpis02"/>
        <w:numPr>
          <w:ilvl w:val="0"/>
          <w:numId w:val="0"/>
        </w:numPr>
        <w:spacing w:line="240" w:lineRule="auto"/>
        <w:ind w:left="792"/>
        <w:jc w:val="both"/>
        <w:rPr>
          <w:b w:val="0"/>
          <w:smallCaps w:val="0"/>
        </w:rPr>
      </w:pPr>
      <w:r w:rsidRPr="006E5190">
        <w:rPr>
          <w:b w:val="0"/>
          <w:smallCaps w:val="0"/>
        </w:rPr>
        <w:tab/>
      </w:r>
    </w:p>
    <w:p w14:paraId="5A1FBA4F" w14:textId="1D06FADA" w:rsidR="00264782" w:rsidRPr="006E5190" w:rsidRDefault="00264782" w:rsidP="00264782">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E3B5B1E" w14:textId="77777777" w:rsidR="00264782" w:rsidRPr="006E5190" w:rsidRDefault="00264782" w:rsidP="00264782">
      <w:pPr>
        <w:pStyle w:val="Odstavce"/>
        <w:spacing w:after="0"/>
      </w:pPr>
      <w:r w:rsidRPr="006E5190">
        <w:tab/>
        <w:t>návrhová venkovní teplota pro FRC</w:t>
      </w:r>
      <w:r w:rsidRPr="006E5190">
        <w:tab/>
        <w:t>35</w:t>
      </w:r>
      <w:r w:rsidRPr="006E5190">
        <w:tab/>
      </w:r>
      <w:r w:rsidRPr="006E5190">
        <w:tab/>
        <w:t>°C</w:t>
      </w:r>
    </w:p>
    <w:p w14:paraId="16234F63" w14:textId="77777777" w:rsidR="00264782" w:rsidRPr="006E5190" w:rsidRDefault="00264782" w:rsidP="00264782">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63A9595C" w14:textId="078182B0" w:rsidR="00264782" w:rsidRPr="006E5190" w:rsidRDefault="00264782" w:rsidP="00264782">
      <w:pPr>
        <w:pStyle w:val="Odstavce"/>
        <w:spacing w:after="0"/>
      </w:pPr>
      <w:r w:rsidRPr="006E5190">
        <w:tab/>
      </w:r>
      <w:r w:rsidR="00126BD3" w:rsidRPr="006E5190">
        <w:t xml:space="preserve">min. </w:t>
      </w:r>
      <w:r w:rsidRPr="006E5190">
        <w:t>průtok chladící vody</w:t>
      </w:r>
      <w:r w:rsidRPr="006E5190">
        <w:tab/>
      </w:r>
      <w:r w:rsidRPr="006E5190">
        <w:tab/>
        <w:t>99</w:t>
      </w:r>
      <w:r w:rsidRPr="006E5190">
        <w:tab/>
      </w:r>
      <w:r w:rsidRPr="006E5190">
        <w:tab/>
        <w:t>m3/h</w:t>
      </w:r>
    </w:p>
    <w:p w14:paraId="72D61ACD" w14:textId="77777777" w:rsidR="00264782" w:rsidRPr="006E5190" w:rsidRDefault="00264782" w:rsidP="00264782">
      <w:pPr>
        <w:pStyle w:val="Odstavce"/>
        <w:spacing w:after="0"/>
        <w:ind w:firstLine="708"/>
      </w:pPr>
      <w:r w:rsidRPr="006E5190">
        <w:t>typ kapaliny – propylenglykol</w:t>
      </w:r>
      <w:r w:rsidRPr="006E5190">
        <w:tab/>
      </w:r>
      <w:r w:rsidRPr="006E5190">
        <w:tab/>
        <w:t>35</w:t>
      </w:r>
      <w:r w:rsidRPr="006E5190">
        <w:tab/>
      </w:r>
      <w:r w:rsidRPr="006E5190">
        <w:tab/>
        <w:t>%</w:t>
      </w:r>
    </w:p>
    <w:p w14:paraId="1ACF1865" w14:textId="2FD24D72" w:rsidR="00264782" w:rsidRPr="006E5190" w:rsidRDefault="00264782" w:rsidP="00264782">
      <w:pPr>
        <w:pStyle w:val="Odstavce"/>
        <w:spacing w:after="0"/>
      </w:pPr>
      <w:r w:rsidRPr="006E5190">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71F7BA41" w14:textId="77738D66" w:rsidR="00264782" w:rsidRPr="006E5190" w:rsidRDefault="00264782" w:rsidP="00264782">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r>
      <w:del w:id="52" w:author="Jan Juřena" w:date="2025-09-23T10:44:00Z" w16du:dateUtc="2025-09-23T08:44:00Z">
        <w:r w:rsidRPr="006E5190" w:rsidDel="006B2925">
          <w:delText>3200</w:delText>
        </w:r>
      </w:del>
      <w:ins w:id="53" w:author="Jan Juřena" w:date="2025-09-23T10:44:00Z" w16du:dateUtc="2025-09-23T08:44:00Z">
        <w:r w:rsidR="006B2925">
          <w:t>3700</w:t>
        </w:r>
      </w:ins>
      <w:r w:rsidRPr="006E5190">
        <w:tab/>
      </w:r>
      <w:r w:rsidRPr="006E5190">
        <w:tab/>
        <w:t>kg</w:t>
      </w:r>
    </w:p>
    <w:p w14:paraId="47B13165" w14:textId="3DF8B68F" w:rsidR="00264782" w:rsidRPr="006E5190" w:rsidRDefault="00264782" w:rsidP="00264782">
      <w:pPr>
        <w:pStyle w:val="Odstavce"/>
        <w:spacing w:after="0"/>
        <w:rPr>
          <w:color w:val="000000" w:themeColor="text1"/>
        </w:rPr>
      </w:pPr>
      <w:r w:rsidRPr="006E5190">
        <w:rPr>
          <w:color w:val="000000" w:themeColor="text1"/>
        </w:rPr>
        <w:tab/>
      </w:r>
      <w:r w:rsidR="00126BD3" w:rsidRPr="006E5190">
        <w:rPr>
          <w:color w:val="000000" w:themeColor="text1"/>
        </w:rPr>
        <w:t xml:space="preserve">max. </w:t>
      </w:r>
      <w:r w:rsidRPr="006E5190">
        <w:rPr>
          <w:color w:val="000000" w:themeColor="text1"/>
        </w:rPr>
        <w:t>hladina akustického výkonu</w:t>
      </w:r>
      <w:r w:rsidRPr="006E5190">
        <w:rPr>
          <w:color w:val="000000" w:themeColor="text1"/>
        </w:rPr>
        <w:tab/>
      </w:r>
      <w:r w:rsidR="00A56EA4" w:rsidRPr="006E5190">
        <w:rPr>
          <w:color w:val="000000" w:themeColor="text1"/>
        </w:rPr>
        <w:t>99</w:t>
      </w:r>
      <w:r w:rsidRPr="006E5190">
        <w:rPr>
          <w:color w:val="000000" w:themeColor="text1"/>
        </w:rPr>
        <w:tab/>
      </w:r>
      <w:r w:rsidRPr="006E5190">
        <w:rPr>
          <w:color w:val="000000" w:themeColor="text1"/>
        </w:rPr>
        <w:tab/>
        <w:t xml:space="preserve">dB(A) </w:t>
      </w:r>
    </w:p>
    <w:p w14:paraId="73C0CB2D" w14:textId="253207BE" w:rsidR="00264782" w:rsidRPr="006E5190" w:rsidRDefault="00264782" w:rsidP="00264782">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463F753C" w14:textId="77777777" w:rsidR="00264782" w:rsidRPr="006E5190" w:rsidRDefault="00264782" w:rsidP="00264782">
      <w:pPr>
        <w:pStyle w:val="Odstavce"/>
        <w:spacing w:after="0"/>
      </w:pPr>
      <w:r w:rsidRPr="006E5190">
        <w:tab/>
        <w:t>ventilátory v provedení EC</w:t>
      </w:r>
    </w:p>
    <w:p w14:paraId="59B7DB75" w14:textId="77777777" w:rsidR="00DC0498" w:rsidRPr="006E5190" w:rsidRDefault="00DC0498" w:rsidP="00264782">
      <w:pPr>
        <w:pStyle w:val="Odstavce"/>
        <w:spacing w:after="0"/>
      </w:pPr>
    </w:p>
    <w:p w14:paraId="39463C1A" w14:textId="77777777" w:rsidR="00DC0498" w:rsidRPr="006E5190" w:rsidRDefault="00DC0498" w:rsidP="00DC0498">
      <w:pPr>
        <w:pStyle w:val="Odstavce"/>
        <w:spacing w:after="0"/>
        <w:rPr>
          <w:u w:val="single"/>
        </w:rPr>
      </w:pPr>
      <w:r w:rsidRPr="006E5190">
        <w:rPr>
          <w:u w:val="single"/>
        </w:rPr>
        <w:t>Základní technické parametry čerpadel:</w:t>
      </w:r>
    </w:p>
    <w:p w14:paraId="567C94E0" w14:textId="77777777" w:rsidR="00DC0498" w:rsidRPr="006E5190" w:rsidRDefault="00DC0498" w:rsidP="00DC0498">
      <w:pPr>
        <w:pStyle w:val="Odstavce"/>
        <w:spacing w:after="0"/>
        <w:rPr>
          <w:u w:val="single"/>
        </w:rPr>
      </w:pPr>
    </w:p>
    <w:p w14:paraId="046830A4" w14:textId="0B5FDA0C" w:rsidR="00DC0498" w:rsidRPr="006E5190" w:rsidRDefault="00DC0498" w:rsidP="00DC0498">
      <w:pPr>
        <w:pStyle w:val="Odstavce"/>
        <w:spacing w:after="0"/>
      </w:pPr>
      <w:r w:rsidRPr="006E5190">
        <w:tab/>
        <w:t>Průtok</w:t>
      </w:r>
      <w:r w:rsidRPr="006E5190">
        <w:tab/>
      </w:r>
      <w:r w:rsidRPr="006E5190">
        <w:tab/>
      </w:r>
      <w:r w:rsidRPr="006E5190">
        <w:tab/>
      </w:r>
      <w:r w:rsidRPr="006E5190">
        <w:tab/>
      </w:r>
      <w:r w:rsidR="00C447B3" w:rsidRPr="006E5190">
        <w:tab/>
      </w:r>
      <w:r w:rsidR="00C447B3" w:rsidRPr="006E5190">
        <w:tab/>
      </w:r>
      <w:r w:rsidR="00C447B3" w:rsidRPr="006E5190">
        <w:tab/>
      </w:r>
      <w:r w:rsidR="00126BD3" w:rsidRPr="006E5190">
        <w:t>184</w:t>
      </w:r>
      <w:r w:rsidRPr="006E5190">
        <w:tab/>
      </w:r>
      <w:r w:rsidR="00B55913" w:rsidRPr="006E5190">
        <w:tab/>
      </w:r>
      <w:r w:rsidRPr="006E5190">
        <w:t>m3/h</w:t>
      </w:r>
    </w:p>
    <w:p w14:paraId="2C1EC032" w14:textId="773CB68D" w:rsidR="00DC0498" w:rsidRPr="006E5190" w:rsidRDefault="00DC0498" w:rsidP="00DC0498">
      <w:pPr>
        <w:pStyle w:val="Odstavce"/>
        <w:spacing w:after="0"/>
      </w:pPr>
      <w:r w:rsidRPr="006E5190">
        <w:tab/>
        <w:t>Dopravní výška</w:t>
      </w:r>
      <w:r w:rsidRPr="006E5190">
        <w:tab/>
      </w:r>
      <w:r w:rsidRPr="006E5190">
        <w:tab/>
      </w:r>
      <w:r w:rsidRPr="006E5190">
        <w:tab/>
      </w:r>
      <w:r w:rsidRPr="006E5190">
        <w:tab/>
      </w:r>
      <w:r w:rsidR="00C447B3" w:rsidRPr="006E5190">
        <w:tab/>
      </w:r>
      <w:r w:rsidR="00C447B3" w:rsidRPr="006E5190">
        <w:tab/>
      </w:r>
      <w:r w:rsidR="00CE484B" w:rsidRPr="006E5190">
        <w:t>50</w:t>
      </w:r>
      <w:r w:rsidRPr="006E5190">
        <w:tab/>
      </w:r>
      <w:r w:rsidR="00536C8B" w:rsidRPr="006E5190">
        <w:tab/>
      </w:r>
      <w:r w:rsidRPr="006E5190">
        <w:t>m</w:t>
      </w:r>
    </w:p>
    <w:p w14:paraId="0FFC45A2" w14:textId="155A1046" w:rsidR="006E383A" w:rsidRPr="006E5190" w:rsidRDefault="006E383A" w:rsidP="00C447B3">
      <w:pPr>
        <w:pStyle w:val="Odstavce"/>
        <w:spacing w:after="0"/>
        <w:ind w:firstLine="708"/>
      </w:pPr>
      <w:r w:rsidRPr="006E5190">
        <w:t>Výpočtová hodnota tlakové ztráty pro suchý chladič</w:t>
      </w:r>
      <w:r w:rsidRPr="006E5190">
        <w:tab/>
        <w:t>94,9</w:t>
      </w:r>
      <w:r w:rsidR="00C447B3" w:rsidRPr="006E5190">
        <w:tab/>
      </w:r>
      <w:r w:rsidR="00C447B3" w:rsidRPr="006E5190">
        <w:tab/>
      </w:r>
      <w:proofErr w:type="spellStart"/>
      <w:r w:rsidRPr="006E5190">
        <w:t>kPa</w:t>
      </w:r>
      <w:proofErr w:type="spellEnd"/>
      <w:r w:rsidR="00DC0498" w:rsidRPr="006E5190">
        <w:tab/>
      </w:r>
    </w:p>
    <w:p w14:paraId="32C015FB" w14:textId="42C8A8C5" w:rsidR="00DC0498" w:rsidRPr="006E5190" w:rsidRDefault="00DC0498" w:rsidP="00C447B3">
      <w:pPr>
        <w:pStyle w:val="Odstavce"/>
        <w:spacing w:after="0"/>
        <w:ind w:firstLine="708"/>
      </w:pPr>
      <w:r w:rsidRPr="006E5190">
        <w:t>Připojení</w:t>
      </w:r>
      <w:r w:rsidRPr="006E5190">
        <w:tab/>
      </w:r>
      <w:r w:rsidRPr="006E5190">
        <w:tab/>
      </w:r>
      <w:r w:rsidRPr="006E5190">
        <w:tab/>
      </w:r>
      <w:r w:rsidRPr="006E5190">
        <w:tab/>
      </w:r>
      <w:r w:rsidR="00C447B3" w:rsidRPr="006E5190">
        <w:tab/>
      </w:r>
      <w:r w:rsidR="00C447B3" w:rsidRPr="006E5190">
        <w:tab/>
      </w:r>
      <w:r w:rsidRPr="006E5190">
        <w:t>DN125/DN100</w:t>
      </w:r>
      <w:r w:rsidRPr="006E5190">
        <w:tab/>
      </w:r>
      <w:r w:rsidRPr="006E5190">
        <w:tab/>
      </w:r>
    </w:p>
    <w:p w14:paraId="0E181388" w14:textId="5AFC7DC4" w:rsidR="00DC0498" w:rsidRPr="006E5190" w:rsidRDefault="00DC0498" w:rsidP="00DC0498">
      <w:pPr>
        <w:pStyle w:val="Odstavce"/>
        <w:spacing w:after="0"/>
      </w:pPr>
      <w:r w:rsidRPr="006E5190">
        <w:tab/>
        <w:t>Řízení</w:t>
      </w:r>
      <w:r w:rsidRPr="006E5190">
        <w:tab/>
      </w:r>
      <w:r w:rsidRPr="006E5190">
        <w:tab/>
      </w:r>
      <w:r w:rsidRPr="006E5190">
        <w:tab/>
      </w:r>
      <w:r w:rsidRPr="006E5190">
        <w:tab/>
      </w:r>
      <w:r w:rsidRPr="006E5190">
        <w:tab/>
      </w:r>
      <w:r w:rsidR="00C447B3" w:rsidRPr="006E5190">
        <w:tab/>
      </w:r>
      <w:r w:rsidR="00C447B3" w:rsidRPr="006E5190">
        <w:tab/>
      </w:r>
      <w:proofErr w:type="gramStart"/>
      <w:r w:rsidRPr="006E5190">
        <w:t>EC - konstantní</w:t>
      </w:r>
      <w:proofErr w:type="gramEnd"/>
      <w:r w:rsidRPr="006E5190">
        <w:t xml:space="preserve"> tlak</w:t>
      </w:r>
    </w:p>
    <w:p w14:paraId="3162FB17" w14:textId="77777777" w:rsidR="00C447B3" w:rsidRPr="006E5190" w:rsidRDefault="00C447B3" w:rsidP="00DC0498">
      <w:pPr>
        <w:pStyle w:val="Odstavce"/>
        <w:spacing w:after="0"/>
      </w:pPr>
    </w:p>
    <w:p w14:paraId="53A62F87" w14:textId="5DAD9CC3" w:rsidR="00C447B3" w:rsidRPr="006E5190" w:rsidRDefault="00C447B3" w:rsidP="00DC0498">
      <w:pPr>
        <w:pStyle w:val="Odstavce"/>
        <w:spacing w:after="0"/>
      </w:pPr>
      <w:r w:rsidRPr="006E5190">
        <w:t>Dodavatel je povinen ověřit správnost návrhu výkonu čerpadel s ohledem na konkrétní dodaná zařízení a provést kontrolu energetické bilance systému.</w:t>
      </w:r>
    </w:p>
    <w:p w14:paraId="4CB1F79C" w14:textId="77777777" w:rsidR="00DC0498" w:rsidRPr="006E5190" w:rsidRDefault="00DC0498" w:rsidP="00DC0498">
      <w:pPr>
        <w:pStyle w:val="Odstavce"/>
        <w:spacing w:after="0"/>
      </w:pPr>
    </w:p>
    <w:p w14:paraId="09F33791" w14:textId="5D5974B3" w:rsidR="00DC0498" w:rsidRPr="006E5190" w:rsidRDefault="00DC0498" w:rsidP="00DC0498">
      <w:pPr>
        <w:pStyle w:val="Odstavce"/>
        <w:spacing w:after="0"/>
        <w:rPr>
          <w:u w:val="single"/>
        </w:rPr>
      </w:pPr>
      <w:r w:rsidRPr="006E5190">
        <w:rPr>
          <w:u w:val="single"/>
        </w:rPr>
        <w:t xml:space="preserve">Základní technické parametry </w:t>
      </w:r>
      <w:proofErr w:type="spellStart"/>
      <w:r w:rsidRPr="006E5190">
        <w:rPr>
          <w:u w:val="single"/>
        </w:rPr>
        <w:t>dochlazovacího</w:t>
      </w:r>
      <w:proofErr w:type="spellEnd"/>
      <w:r w:rsidRPr="006E5190">
        <w:rPr>
          <w:u w:val="single"/>
        </w:rPr>
        <w:t xml:space="preserve"> výměníku:</w:t>
      </w:r>
    </w:p>
    <w:p w14:paraId="4066CAA5" w14:textId="77777777" w:rsidR="00DC0498" w:rsidRPr="006E5190" w:rsidRDefault="00DC0498" w:rsidP="00DC0498">
      <w:pPr>
        <w:pStyle w:val="Odstavce"/>
        <w:spacing w:after="0"/>
        <w:rPr>
          <w:u w:val="single"/>
        </w:rPr>
      </w:pPr>
    </w:p>
    <w:p w14:paraId="598A2A1C" w14:textId="7A19A315" w:rsidR="004C6900" w:rsidRPr="006E5190" w:rsidRDefault="00126BD3" w:rsidP="004C6900">
      <w:pPr>
        <w:pStyle w:val="Odstavce"/>
        <w:spacing w:after="0"/>
        <w:ind w:firstLine="708"/>
      </w:pPr>
      <w:r w:rsidRPr="006E5190">
        <w:t xml:space="preserve">min. </w:t>
      </w:r>
      <w:r w:rsidR="004C6900" w:rsidRPr="006E5190">
        <w:t>chladící výkon</w:t>
      </w:r>
      <w:r w:rsidR="004C6900" w:rsidRPr="006E5190">
        <w:tab/>
      </w:r>
      <w:r w:rsidR="004C6900" w:rsidRPr="006E5190">
        <w:tab/>
      </w:r>
      <w:r w:rsidR="004C6900" w:rsidRPr="006E5190">
        <w:tab/>
        <w:t>750</w:t>
      </w:r>
      <w:r w:rsidR="004C6900" w:rsidRPr="006E5190">
        <w:tab/>
      </w:r>
      <w:r w:rsidR="004C6900" w:rsidRPr="006E5190">
        <w:tab/>
        <w:t>kW</w:t>
      </w:r>
    </w:p>
    <w:p w14:paraId="247E4D7D" w14:textId="5D3102EC" w:rsidR="004C6900" w:rsidRPr="006E5190" w:rsidRDefault="004C6900" w:rsidP="004C6900">
      <w:pPr>
        <w:pStyle w:val="Odstavce"/>
        <w:spacing w:after="0"/>
      </w:pPr>
      <w:r w:rsidRPr="006E5190">
        <w:tab/>
        <w:t>teplotní spád chlazené vody</w:t>
      </w:r>
      <w:r w:rsidRPr="006E5190">
        <w:tab/>
      </w:r>
      <w:r w:rsidRPr="006E5190">
        <w:tab/>
        <w:t>34/29</w:t>
      </w:r>
      <w:r w:rsidRPr="006E5190">
        <w:tab/>
      </w:r>
      <w:r w:rsidRPr="006E5190">
        <w:tab/>
        <w:t>°C</w:t>
      </w:r>
    </w:p>
    <w:p w14:paraId="2785A532" w14:textId="6F344844" w:rsidR="006E383A" w:rsidRPr="006E5190" w:rsidRDefault="004C6900" w:rsidP="006E383A">
      <w:pPr>
        <w:pStyle w:val="Odstavce"/>
        <w:spacing w:after="0"/>
      </w:pPr>
      <w:r w:rsidRPr="006E5190">
        <w:tab/>
      </w:r>
      <w:r w:rsidR="006E383A" w:rsidRPr="006E5190">
        <w:t>teplotní spád chladící vody</w:t>
      </w:r>
      <w:r w:rsidR="006E383A" w:rsidRPr="006E5190">
        <w:tab/>
      </w:r>
      <w:r w:rsidR="006E383A" w:rsidRPr="006E5190">
        <w:tab/>
        <w:t>16/9</w:t>
      </w:r>
      <w:r w:rsidR="006E383A" w:rsidRPr="006E5190">
        <w:tab/>
      </w:r>
      <w:r w:rsidR="006E383A" w:rsidRPr="006E5190">
        <w:tab/>
        <w:t>°C</w:t>
      </w:r>
    </w:p>
    <w:p w14:paraId="02DA09A0" w14:textId="77777777" w:rsidR="006E383A" w:rsidRPr="006E5190" w:rsidRDefault="006E383A" w:rsidP="006E383A">
      <w:pPr>
        <w:pStyle w:val="Odstavce"/>
        <w:spacing w:after="0"/>
        <w:ind w:firstLine="708"/>
      </w:pPr>
    </w:p>
    <w:p w14:paraId="353A4717" w14:textId="4BAA1E99" w:rsidR="006E383A" w:rsidRPr="006E5190" w:rsidRDefault="006E383A" w:rsidP="006E383A">
      <w:pPr>
        <w:pStyle w:val="Odstavce"/>
        <w:spacing w:after="0"/>
        <w:ind w:firstLine="708"/>
        <w:rPr>
          <w:i/>
          <w:iCs/>
        </w:rPr>
      </w:pPr>
      <w:r w:rsidRPr="006E5190">
        <w:rPr>
          <w:i/>
          <w:iCs/>
        </w:rPr>
        <w:t xml:space="preserve">Další výpočtové hodnoty </w:t>
      </w:r>
      <w:proofErr w:type="spellStart"/>
      <w:r w:rsidRPr="006E5190">
        <w:rPr>
          <w:i/>
          <w:iCs/>
        </w:rPr>
        <w:t>dochlazovacího</w:t>
      </w:r>
      <w:proofErr w:type="spellEnd"/>
      <w:r w:rsidRPr="006E5190">
        <w:rPr>
          <w:i/>
          <w:iCs/>
        </w:rPr>
        <w:t xml:space="preserve"> výměníku:</w:t>
      </w:r>
    </w:p>
    <w:p w14:paraId="1C6F7BAB" w14:textId="43C53B16" w:rsidR="004C6900" w:rsidRPr="006E5190" w:rsidRDefault="004C6900" w:rsidP="00C447B3">
      <w:pPr>
        <w:pStyle w:val="Odstavce"/>
        <w:spacing w:after="0"/>
        <w:ind w:firstLine="708"/>
      </w:pPr>
      <w:r w:rsidRPr="006E5190">
        <w:t>průtok chlazené vody</w:t>
      </w:r>
      <w:r w:rsidRPr="006E5190">
        <w:tab/>
      </w:r>
      <w:r w:rsidR="006E383A" w:rsidRPr="006E5190">
        <w:tab/>
      </w:r>
      <w:r w:rsidRPr="006E5190">
        <w:tab/>
      </w:r>
      <w:r w:rsidR="00E21942" w:rsidRPr="006E5190">
        <w:t>187</w:t>
      </w:r>
      <w:r w:rsidR="00DA1A44" w:rsidRPr="006E5190">
        <w:tab/>
      </w:r>
      <w:r w:rsidR="00AC66F3" w:rsidRPr="006E5190">
        <w:tab/>
      </w:r>
      <w:r w:rsidR="00DA1A44" w:rsidRPr="006E5190">
        <w:t>m3</w:t>
      </w:r>
      <w:r w:rsidRPr="006E5190">
        <w:t>/h</w:t>
      </w:r>
    </w:p>
    <w:p w14:paraId="7BE81EFE" w14:textId="6A94E8A1" w:rsidR="004C6900" w:rsidRPr="006E5190" w:rsidRDefault="004C6900" w:rsidP="004C6900">
      <w:pPr>
        <w:pStyle w:val="Odstavce"/>
        <w:spacing w:after="0"/>
      </w:pPr>
      <w:r w:rsidRPr="006E5190">
        <w:tab/>
        <w:t xml:space="preserve">tlaková ztráta </w:t>
      </w:r>
      <w:r w:rsidRPr="006E5190">
        <w:tab/>
      </w:r>
      <w:r w:rsidRPr="006E5190">
        <w:tab/>
      </w:r>
      <w:r w:rsidRPr="006E5190">
        <w:tab/>
      </w:r>
      <w:r w:rsidRPr="006E5190">
        <w:tab/>
      </w:r>
      <w:r w:rsidR="00E21942" w:rsidRPr="006E5190">
        <w:rPr>
          <w:color w:val="000000" w:themeColor="text1"/>
        </w:rPr>
        <w:t>49,53</w:t>
      </w:r>
      <w:r w:rsidRPr="006E5190">
        <w:rPr>
          <w:color w:val="000000" w:themeColor="text1"/>
        </w:rPr>
        <w:tab/>
      </w:r>
      <w:r w:rsidR="00AC66F3" w:rsidRPr="006E5190">
        <w:rPr>
          <w:color w:val="000000" w:themeColor="text1"/>
        </w:rPr>
        <w:tab/>
      </w:r>
      <w:proofErr w:type="spellStart"/>
      <w:r w:rsidRPr="006E5190">
        <w:t>kPa</w:t>
      </w:r>
      <w:proofErr w:type="spellEnd"/>
    </w:p>
    <w:p w14:paraId="184F50A4" w14:textId="58AE474B" w:rsidR="004C6900" w:rsidRPr="006E5190" w:rsidRDefault="004C6900" w:rsidP="004C6900">
      <w:pPr>
        <w:pStyle w:val="Odstavce"/>
        <w:spacing w:after="0"/>
      </w:pPr>
      <w:r w:rsidRPr="006E5190">
        <w:tab/>
        <w:t>průtok chladící vody</w:t>
      </w:r>
      <w:r w:rsidRPr="006E5190">
        <w:tab/>
      </w:r>
      <w:r w:rsidRPr="006E5190">
        <w:tab/>
      </w:r>
      <w:r w:rsidR="006E383A" w:rsidRPr="006E5190">
        <w:tab/>
      </w:r>
      <w:r w:rsidR="00E21942" w:rsidRPr="006E5190">
        <w:t>97,8</w:t>
      </w:r>
      <w:r w:rsidR="00AC66F3" w:rsidRPr="006E5190">
        <w:tab/>
      </w:r>
      <w:r w:rsidRPr="006E5190">
        <w:tab/>
      </w:r>
      <w:r w:rsidR="00FC6E37" w:rsidRPr="006E5190">
        <w:t>m3/h</w:t>
      </w:r>
    </w:p>
    <w:p w14:paraId="35D56D4F" w14:textId="3764DB60" w:rsidR="004C6900" w:rsidRPr="006E5190" w:rsidRDefault="004C6900" w:rsidP="004C6900">
      <w:pPr>
        <w:pStyle w:val="Odstavce"/>
        <w:spacing w:after="0"/>
      </w:pPr>
      <w:r w:rsidRPr="006E5190">
        <w:tab/>
        <w:t xml:space="preserve">tlaková ztráta </w:t>
      </w:r>
      <w:r w:rsidRPr="006E5190">
        <w:tab/>
      </w:r>
      <w:r w:rsidRPr="006E5190">
        <w:tab/>
      </w:r>
      <w:r w:rsidRPr="006E5190">
        <w:tab/>
      </w:r>
      <w:r w:rsidR="006E383A" w:rsidRPr="006E5190">
        <w:tab/>
      </w:r>
      <w:r w:rsidR="00FE59C1" w:rsidRPr="006E5190">
        <w:t>18</w:t>
      </w:r>
      <w:r w:rsidRPr="006E5190">
        <w:tab/>
      </w:r>
      <w:r w:rsidR="00AC66F3" w:rsidRPr="006E5190">
        <w:tab/>
      </w:r>
      <w:proofErr w:type="spellStart"/>
      <w:r w:rsidRPr="006E5190">
        <w:t>kPa</w:t>
      </w:r>
      <w:proofErr w:type="spellEnd"/>
    </w:p>
    <w:p w14:paraId="5E215347" w14:textId="77777777" w:rsidR="00264782" w:rsidRPr="006E5190" w:rsidRDefault="00264782" w:rsidP="00D10BA5"/>
    <w:p w14:paraId="6BF0383E" w14:textId="577A0E37" w:rsidR="001E4FF4" w:rsidRPr="006E5190" w:rsidRDefault="001E4FF4" w:rsidP="0056136E">
      <w:pPr>
        <w:pStyle w:val="PX-Nadpis3"/>
        <w:numPr>
          <w:ilvl w:val="2"/>
          <w:numId w:val="4"/>
        </w:numPr>
        <w:ind w:left="567"/>
      </w:pPr>
      <w:r w:rsidRPr="006E5190">
        <w:t>Změny ve 2NP</w:t>
      </w:r>
    </w:p>
    <w:p w14:paraId="0C22647D" w14:textId="77777777" w:rsidR="00C65D98" w:rsidRPr="006E5190" w:rsidRDefault="00C65D98" w:rsidP="00C65D98"/>
    <w:p w14:paraId="1AE26CD3" w14:textId="435F0773" w:rsidR="00C65D98" w:rsidRPr="006E5190" w:rsidRDefault="00C528DD" w:rsidP="00C65D98">
      <w:r w:rsidRPr="006E5190">
        <w:t xml:space="preserve">Nové potrubí rozvodu hnědého okruhu bude ve strojovně chlazení v 2NP připojeno na stávající uvolněný vývod původního červeného okruhu, čímž využije stávající rozvody chladu na datovém sále. Ve strojovně chlazení v 2NP bude rovněž instalován expanzní automat s funkcí automatického doplňování a expanzní nádoba. Zásobní nádoba bude využita stávající. </w:t>
      </w:r>
    </w:p>
    <w:p w14:paraId="3D422AB6" w14:textId="77777777" w:rsidR="00C65D98" w:rsidRPr="006E5190" w:rsidRDefault="00C65D98" w:rsidP="00C65D98"/>
    <w:p w14:paraId="57009A66" w14:textId="05B798B0" w:rsidR="00C65D98" w:rsidRPr="006E5190" w:rsidRDefault="00E70FDF" w:rsidP="0056136E">
      <w:pPr>
        <w:pStyle w:val="PX-Nadpis3"/>
        <w:numPr>
          <w:ilvl w:val="2"/>
          <w:numId w:val="4"/>
        </w:numPr>
        <w:ind w:left="567"/>
      </w:pPr>
      <w:r w:rsidRPr="006E5190">
        <w:t>Přívod vody k adiabatickým suchým chladičům</w:t>
      </w:r>
    </w:p>
    <w:p w14:paraId="74CBCDED" w14:textId="77777777" w:rsidR="00C65D98" w:rsidRPr="006E5190" w:rsidRDefault="00C65D98" w:rsidP="00C65D98"/>
    <w:p w14:paraId="5E7C64C7" w14:textId="453FB1F2" w:rsidR="00C65D98" w:rsidRPr="006E5190" w:rsidRDefault="00E70FDF" w:rsidP="00C65D98">
      <w:r w:rsidRPr="006E5190">
        <w:t xml:space="preserve">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w:t>
      </w:r>
      <w:r w:rsidRPr="006E5190">
        <w:lastRenderedPageBreak/>
        <w:t>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10F3E000" w14:textId="77777777" w:rsidR="000E6142" w:rsidRPr="006E5190" w:rsidRDefault="000E6142" w:rsidP="008808CE">
      <w:pPr>
        <w:spacing w:after="200" w:line="276" w:lineRule="auto"/>
        <w:contextualSpacing w:val="0"/>
        <w:jc w:val="left"/>
      </w:pPr>
    </w:p>
    <w:p w14:paraId="4C9C2754" w14:textId="77777777" w:rsidR="000E6142" w:rsidRPr="006E5190" w:rsidRDefault="000E6142" w:rsidP="008808CE">
      <w:pPr>
        <w:spacing w:after="200" w:line="276" w:lineRule="auto"/>
        <w:contextualSpacing w:val="0"/>
        <w:jc w:val="left"/>
      </w:pPr>
    </w:p>
    <w:p w14:paraId="2A9BCAED" w14:textId="77777777" w:rsidR="000E6142" w:rsidRPr="006E5190" w:rsidRDefault="000E6142" w:rsidP="000E6142">
      <w:pPr>
        <w:pStyle w:val="Nadpis2"/>
      </w:pPr>
      <w:bookmarkStart w:id="54" w:name="_Toc183689451"/>
      <w:r w:rsidRPr="006E5190">
        <w:t>Uvažované možnosti okruhů</w:t>
      </w:r>
      <w:bookmarkEnd w:id="54"/>
    </w:p>
    <w:p w14:paraId="372F5B02" w14:textId="77777777" w:rsidR="000E6142" w:rsidRPr="006E5190" w:rsidRDefault="000E6142" w:rsidP="000E6142">
      <w:pPr>
        <w:pStyle w:val="Nadpis2"/>
        <w:numPr>
          <w:ilvl w:val="0"/>
          <w:numId w:val="0"/>
        </w:numPr>
        <w:ind w:left="792" w:hanging="432"/>
      </w:pPr>
    </w:p>
    <w:p w14:paraId="4CA4D2C9" w14:textId="0529BA7E" w:rsidR="008808CE" w:rsidRPr="006E5190" w:rsidRDefault="00C432E3" w:rsidP="00C432E3">
      <w:r w:rsidRPr="006E5190">
        <w:t xml:space="preserve">Technické řešení výše uvedených parametrů uvažuje konkrétní pracovní teploty okruhů. Do budoucna je však možné uvažovat s úpravou teplotních parametrů okruhů. </w:t>
      </w:r>
    </w:p>
    <w:p w14:paraId="45BA4B54" w14:textId="77777777" w:rsidR="00C432E3" w:rsidRPr="006E5190" w:rsidRDefault="00C432E3" w:rsidP="00C432E3"/>
    <w:p w14:paraId="7A174B25" w14:textId="407F5D6A" w:rsidR="00C432E3" w:rsidRPr="006E5190" w:rsidRDefault="00C432E3" w:rsidP="00C432E3">
      <w:r w:rsidRPr="006E5190">
        <w:t xml:space="preserve">Okruhy teplé vody je možné provozovat v rozmezí </w:t>
      </w:r>
      <w:proofErr w:type="gramStart"/>
      <w:r w:rsidRPr="006E5190">
        <w:t>15 – 80</w:t>
      </w:r>
      <w:proofErr w:type="gramEnd"/>
      <w:r w:rsidRPr="006E5190">
        <w:t xml:space="preserve">°C. Konkrétní teplotní spád a požadovaná teplota mají přímý dopad na chladící výkon okruhů. </w:t>
      </w:r>
    </w:p>
    <w:p w14:paraId="1BBAF521" w14:textId="77777777" w:rsidR="00C432E3" w:rsidRPr="006E5190" w:rsidRDefault="00C432E3" w:rsidP="00C432E3"/>
    <w:p w14:paraId="278E4AF2" w14:textId="44B454AE" w:rsidR="00C432E3" w:rsidRPr="006E5190" w:rsidRDefault="00CA738C" w:rsidP="00C432E3">
      <w:r w:rsidRPr="006E5190">
        <w:t xml:space="preserve">Okruhy studené vody je možné provozovat až do vratné teploty </w:t>
      </w:r>
      <w:r w:rsidR="00A37340" w:rsidRPr="006E5190">
        <w:t xml:space="preserve">v rozmezí </w:t>
      </w:r>
      <w:proofErr w:type="gramStart"/>
      <w:r w:rsidR="00A37340" w:rsidRPr="006E5190">
        <w:t>8 - 25</w:t>
      </w:r>
      <w:proofErr w:type="gramEnd"/>
      <w:r w:rsidRPr="006E5190">
        <w:t>°C</w:t>
      </w:r>
      <w:r w:rsidR="00633238" w:rsidRPr="006E5190">
        <w:t>.</w:t>
      </w:r>
    </w:p>
    <w:p w14:paraId="759F9D20" w14:textId="77777777" w:rsidR="00C432E3" w:rsidRPr="006E5190" w:rsidRDefault="00C432E3" w:rsidP="00C432E3"/>
    <w:p w14:paraId="445F69EF" w14:textId="77777777" w:rsidR="00C432E3" w:rsidRPr="006E5190" w:rsidRDefault="00C432E3" w:rsidP="00C432E3"/>
    <w:p w14:paraId="613EB683" w14:textId="10BD9C3A" w:rsidR="007A5DEF" w:rsidRPr="006E5190" w:rsidRDefault="007A5B81" w:rsidP="008808CE">
      <w:pPr>
        <w:pStyle w:val="Nadpis1"/>
      </w:pPr>
      <w:bookmarkStart w:id="55" w:name="_Toc183689452"/>
      <w:r w:rsidRPr="006E5190">
        <w:rPr>
          <w:caps w:val="0"/>
        </w:rPr>
        <w:t>STĚHOVACÍ TRASY</w:t>
      </w:r>
      <w:bookmarkEnd w:id="55"/>
    </w:p>
    <w:p w14:paraId="371A5E05" w14:textId="0995C940" w:rsidR="00DB003F" w:rsidRPr="006E5190" w:rsidRDefault="00DB003F" w:rsidP="00672B27">
      <w:r w:rsidRPr="006E5190">
        <w:t>Drobná zařízení a materiál mohou být stěhována běžnou stěhovací trasou po schodišti.</w:t>
      </w:r>
    </w:p>
    <w:p w14:paraId="4EEFE869" w14:textId="78AF81EB" w:rsidR="00672B27" w:rsidRPr="006E5190" w:rsidRDefault="00D03FC5" w:rsidP="00672B27">
      <w:r w:rsidRPr="006E5190">
        <w:t>Potrubí a těžká zařízení</w:t>
      </w:r>
      <w:r w:rsidR="00672B27" w:rsidRPr="006E5190">
        <w:t xml:space="preserve"> budou do exteriéru 5NP stěhovány jeřábem. Postup stěhování musí být stanoven v POV zpracovaném zhotovitelem stavby a musí být s předstihem schválen investorem. </w:t>
      </w:r>
    </w:p>
    <w:p w14:paraId="1FF44131" w14:textId="77777777" w:rsidR="007A5DEF" w:rsidRPr="006E5190" w:rsidRDefault="007A5DEF" w:rsidP="00672B27"/>
    <w:p w14:paraId="577D1E2B" w14:textId="477D79C1" w:rsidR="007A5DEF" w:rsidRPr="006E5190" w:rsidRDefault="007A5B81" w:rsidP="008808CE">
      <w:pPr>
        <w:pStyle w:val="Nadpis1"/>
      </w:pPr>
      <w:bookmarkStart w:id="56" w:name="_Toc183689453"/>
      <w:r w:rsidRPr="006E5190">
        <w:rPr>
          <w:caps w:val="0"/>
        </w:rPr>
        <w:t>ROZVODY POTRUBÍ</w:t>
      </w:r>
      <w:bookmarkEnd w:id="56"/>
    </w:p>
    <w:p w14:paraId="4FBD9C43" w14:textId="0C86F9D5" w:rsidR="007A5DEF" w:rsidRPr="006E5190" w:rsidRDefault="007A5DEF" w:rsidP="007A5DEF">
      <w:r w:rsidRPr="006E5190">
        <w:t>Rozvody nad DN50 jsou provedeny z ocelových trubek černých bezešvých s úpravou konců drážkováním pro spojování pomocí mechanických dvoudílných spojek v provedení pružný spoj nebo pevný spoj. Spoje musí umožnit rychlou montáž a případné přizpůsobení (přestavbu) systému při částečně povolených spojích. Dvoudílné spojky budou vyrobeny z tvárné litiny, těsnění ze syntetické gumy v provedení pro kapaliny s teplotním rozsahem minimálně -</w:t>
      </w:r>
      <w:proofErr w:type="gramStart"/>
      <w:r w:rsidRPr="006E5190">
        <w:t>30°C</w:t>
      </w:r>
      <w:proofErr w:type="gramEnd"/>
      <w:r w:rsidRPr="006E5190">
        <w:t xml:space="preserve"> až + 120°C. </w:t>
      </w:r>
    </w:p>
    <w:p w14:paraId="38209A12" w14:textId="7DCF01B5" w:rsidR="007A5DEF" w:rsidRPr="006E5190" w:rsidRDefault="007A5DEF" w:rsidP="007A5DEF">
      <w:r w:rsidRPr="006E5190">
        <w:t xml:space="preserve">Spojky budou určeny pro rozvody chlazení nebo topení. Nesmí být použity spojky pro rozvody požární vody. Šrouby a matky spojek jsou pozinkované s minimální pevností v tahu 750 </w:t>
      </w:r>
      <w:proofErr w:type="spellStart"/>
      <w:r w:rsidRPr="006E5190">
        <w:t>Mpa</w:t>
      </w:r>
      <w:proofErr w:type="spellEnd"/>
      <w:r w:rsidRPr="006E5190">
        <w:t>.</w:t>
      </w:r>
    </w:p>
    <w:p w14:paraId="649B92F5" w14:textId="044FD3E8" w:rsidR="007A5DEF" w:rsidRPr="006E5190" w:rsidRDefault="007A5DEF" w:rsidP="007A5DEF">
      <w:r w:rsidRPr="006E5190">
        <w:t xml:space="preserve">Montáž spojek bez nároků na utahovací kroutící moment, tj. není vyžadována jiná než optická kontrola spoje. Pevné spojky budou se šikmými dosedacími plochami pro zajištění pevného zámku spoje. Pružné spojky budou s vodorovnou nebo zubovou dosedací plochou. Spojky pro pevné a pružné spoje musí být jasně tvarově odlišné kvůli nebezpečí záměny. Pružné spoje pomocí pružných spojek byly použity pro tlumení přenosu vibrací a hluku a také jako kompenzace teplotní délkové roztažnosti potrubního systému. Pro připojení přírubových armatur nebo komponentů byly použity přírubové límcové adaptéry provedení pro PN6 nebo PN10. Přímá montáž na drážkované potrubí nebo drážkované tvarovky. </w:t>
      </w:r>
    </w:p>
    <w:p w14:paraId="3F61B73E" w14:textId="7D7C2080" w:rsidR="007A5DEF" w:rsidRPr="006E5190" w:rsidRDefault="007A5DEF" w:rsidP="007A5DEF">
      <w:r w:rsidRPr="006E5190">
        <w:t xml:space="preserve">Uzavírací klapky bude možno montovat přímo do drážkovaného </w:t>
      </w:r>
      <w:proofErr w:type="gramStart"/>
      <w:r w:rsidRPr="006E5190">
        <w:t>systému</w:t>
      </w:r>
      <w:proofErr w:type="gramEnd"/>
      <w:r w:rsidRPr="006E5190">
        <w:t xml:space="preserve"> tj. s drážkovanými konci. Uzavírací klapky musí být v provedení koncové uzavírací a </w:t>
      </w:r>
      <w:proofErr w:type="spellStart"/>
      <w:proofErr w:type="gramStart"/>
      <w:r w:rsidRPr="006E5190">
        <w:t>bezúkapové</w:t>
      </w:r>
      <w:proofErr w:type="spellEnd"/>
      <w:proofErr w:type="gramEnd"/>
      <w:r w:rsidRPr="006E5190">
        <w:t xml:space="preserve"> tj. bez nutnosti montáže zaslepovacího kusu za armaturou. Uzavírací armaturu musí být možné zabezpečit v uzavřené poloze. U klapek musí být možnost napojení pohonu přes ISO montážní plochu. </w:t>
      </w:r>
    </w:p>
    <w:p w14:paraId="2A2F5D08" w14:textId="70B09C89" w:rsidR="007A5DEF" w:rsidRPr="006E5190" w:rsidRDefault="007A5DEF" w:rsidP="007A5DEF">
      <w:r w:rsidRPr="006E5190">
        <w:t xml:space="preserve">Napojení všech prvků (čerpadel, chladících jednotek, suchých chladičů), které způsobují hluk nebo vibrace </w:t>
      </w:r>
      <w:r w:rsidR="00C810A1" w:rsidRPr="006E5190">
        <w:t>bude</w:t>
      </w:r>
      <w:r w:rsidRPr="006E5190">
        <w:t xml:space="preserve"> provedeno pomocí tří bezúdržbových pružných spojek a dále dle doporučení konkrétního výrobce. Montážní firma musí mít certifikát výrobce o proškolení montáže.</w:t>
      </w:r>
    </w:p>
    <w:p w14:paraId="7B6F79E3" w14:textId="0B15E3ED" w:rsidR="007A5DEF" w:rsidRPr="006E5190" w:rsidRDefault="007A5DEF" w:rsidP="007A5DEF">
      <w:r w:rsidRPr="006E5190">
        <w:lastRenderedPageBreak/>
        <w:t xml:space="preserve">Rozvody do DN50 </w:t>
      </w:r>
      <w:r w:rsidR="00C810A1" w:rsidRPr="006E5190">
        <w:t>budou</w:t>
      </w:r>
      <w:r w:rsidRPr="006E5190">
        <w:t xml:space="preserve"> provedeny z ocelových trubek černých bezešvých závitových dle ČSN 42 5715. Jakost materiálu 11353.1. Potrubí je provedeno, odzkoušeno a zdokladováno dle ČSN EN 13 480. </w:t>
      </w:r>
    </w:p>
    <w:p w14:paraId="7EA3FCA9" w14:textId="4264FE10" w:rsidR="007A5DEF" w:rsidRPr="006E5190" w:rsidRDefault="007A5DEF" w:rsidP="007A5DEF">
      <w:r w:rsidRPr="006E5190">
        <w:t xml:space="preserve">Veškeré rozvody </w:t>
      </w:r>
      <w:r w:rsidR="00C810A1" w:rsidRPr="006E5190">
        <w:t>budou</w:t>
      </w:r>
      <w:r w:rsidRPr="006E5190">
        <w:t xml:space="preserve"> provedeny tak, aby byly řádně </w:t>
      </w:r>
      <w:proofErr w:type="spellStart"/>
      <w:r w:rsidRPr="006E5190">
        <w:t>odvzdušnitelné</w:t>
      </w:r>
      <w:proofErr w:type="spellEnd"/>
      <w:r w:rsidRPr="006E5190">
        <w:t xml:space="preserve"> a vypustitelné. Rozvody chladu </w:t>
      </w:r>
      <w:r w:rsidR="00C810A1" w:rsidRPr="006E5190">
        <w:t>budou</w:t>
      </w:r>
      <w:r w:rsidRPr="006E5190">
        <w:t xml:space="preserve"> provedeny v předepsaném spádu min. </w:t>
      </w:r>
      <w:proofErr w:type="gramStart"/>
      <w:r w:rsidRPr="006E5190">
        <w:t>0,3%</w:t>
      </w:r>
      <w:proofErr w:type="gramEnd"/>
      <w:r w:rsidRPr="006E5190">
        <w:t>.</w:t>
      </w:r>
    </w:p>
    <w:p w14:paraId="7420E1B1" w14:textId="77777777" w:rsidR="007A5DEF" w:rsidRPr="006E5190" w:rsidRDefault="007A5DEF" w:rsidP="007A5DEF">
      <w:r w:rsidRPr="006E5190">
        <w:t xml:space="preserve">Rozvody vody z, do zařízení pro přípravu glykolové směsi jsou z plastových trubek </w:t>
      </w:r>
      <w:proofErr w:type="spellStart"/>
      <w:r w:rsidRPr="006E5190">
        <w:t>PPr</w:t>
      </w:r>
      <w:proofErr w:type="spellEnd"/>
      <w:r w:rsidRPr="006E5190">
        <w:t xml:space="preserve"> PN10. Veškeré rozvody nad střechou jsou oplechovány včetně armatur (armatury snímatelným krytem).</w:t>
      </w:r>
    </w:p>
    <w:p w14:paraId="2C7F3EB6" w14:textId="3C2F6385" w:rsidR="007A5DEF" w:rsidRPr="006E5190" w:rsidRDefault="007A5DEF" w:rsidP="007A5DEF">
      <w:r w:rsidRPr="006E5190">
        <w:t xml:space="preserve">Prostupy požárně dělícími konstrukcemi budou požárně utěsněny, prostupy stěnami a stropy </w:t>
      </w:r>
      <w:r w:rsidR="00C810A1" w:rsidRPr="006E5190">
        <w:t xml:space="preserve">budou </w:t>
      </w:r>
      <w:r w:rsidRPr="006E5190">
        <w:t xml:space="preserve">opatřeny </w:t>
      </w:r>
      <w:proofErr w:type="spellStart"/>
      <w:r w:rsidRPr="006E5190">
        <w:t>prostupovými</w:t>
      </w:r>
      <w:proofErr w:type="spellEnd"/>
      <w:r w:rsidRPr="006E5190">
        <w:t xml:space="preserve"> manžetami.</w:t>
      </w:r>
    </w:p>
    <w:p w14:paraId="289585E3" w14:textId="64B8C68A" w:rsidR="007A5DEF" w:rsidRPr="006E5190" w:rsidRDefault="007A5DEF" w:rsidP="007A5DEF">
      <w:r w:rsidRPr="006E5190">
        <w:t>Veškeré rozvody budou opatřeny nátěrem.</w:t>
      </w:r>
    </w:p>
    <w:p w14:paraId="0B3E3108" w14:textId="42BDED8C" w:rsidR="007A5DEF" w:rsidRPr="006E5190" w:rsidRDefault="007A5DEF" w:rsidP="007A5DEF">
      <w:r w:rsidRPr="006E5190">
        <w:t xml:space="preserve">Potrubí bude uloženo na závěsech pod roznášecí konstrukcí, na konzolách vetknutých do </w:t>
      </w:r>
      <w:proofErr w:type="gramStart"/>
      <w:r w:rsidRPr="006E5190">
        <w:t>stěny</w:t>
      </w:r>
      <w:proofErr w:type="gramEnd"/>
      <w:r w:rsidRPr="006E5190">
        <w:t xml:space="preserve"> popř. kotvených do podlahy. Kotvící technika bude součástí dodávky chlazení.</w:t>
      </w:r>
    </w:p>
    <w:p w14:paraId="4C19CA9A" w14:textId="647BBDD8" w:rsidR="007A5DEF" w:rsidRPr="006E5190" w:rsidRDefault="007A5DEF" w:rsidP="007A5DEF">
      <w:r w:rsidRPr="006E5190">
        <w:t>Použité armatury budou s drážkovanými hrdly nebo přírubové (</w:t>
      </w:r>
      <w:proofErr w:type="spellStart"/>
      <w:r w:rsidRPr="006E5190">
        <w:t>bezpřírubové</w:t>
      </w:r>
      <w:proofErr w:type="spellEnd"/>
      <w:r w:rsidRPr="006E5190">
        <w:t>) nebo závitové PN 6 až 16. O seřízení bude proveden protokol.</w:t>
      </w:r>
    </w:p>
    <w:p w14:paraId="1E40A592" w14:textId="77777777" w:rsidR="007A5DEF" w:rsidRPr="006E5190" w:rsidRDefault="007A5DEF" w:rsidP="007A5DEF"/>
    <w:p w14:paraId="4DE304C4" w14:textId="1CFE3A7D" w:rsidR="00E14DE5" w:rsidRPr="006E5190" w:rsidRDefault="007A5B81" w:rsidP="008808CE">
      <w:pPr>
        <w:pStyle w:val="Nadpis1"/>
      </w:pPr>
      <w:bookmarkStart w:id="57" w:name="_Toc183689454"/>
      <w:r w:rsidRPr="006E5190">
        <w:rPr>
          <w:caps w:val="0"/>
        </w:rPr>
        <w:t>SOUČINNOST S PROFESÍ MAR</w:t>
      </w:r>
      <w:bookmarkEnd w:id="57"/>
    </w:p>
    <w:p w14:paraId="7A7BC74C" w14:textId="3152CBEE" w:rsidR="00E14DE5" w:rsidRPr="006E5190" w:rsidRDefault="007A2D5A" w:rsidP="00E14DE5">
      <w:r w:rsidRPr="006E5190">
        <w:t>Veškeré komponenty s možností ovládání nebo měřící prvky budou zakomponovány do nadřazeného řídicího systému. Podrobnosti jsou uvedeny v samostatné části PD profese MAR.</w:t>
      </w:r>
    </w:p>
    <w:p w14:paraId="5C6935CA" w14:textId="77777777" w:rsidR="00F13E44" w:rsidRPr="006E5190" w:rsidRDefault="00F13E44" w:rsidP="00E14DE5"/>
    <w:p w14:paraId="258862B8" w14:textId="77777777" w:rsidR="00F13E44" w:rsidRPr="006E5190" w:rsidRDefault="00F13E44" w:rsidP="00E14DE5"/>
    <w:p w14:paraId="7ABF2890" w14:textId="38B746B6" w:rsidR="00F13E44" w:rsidRPr="006E5190" w:rsidRDefault="007A5B81" w:rsidP="008808CE">
      <w:pPr>
        <w:pStyle w:val="Nadpis1"/>
      </w:pPr>
      <w:bookmarkStart w:id="58" w:name="_Toc311012505"/>
      <w:bookmarkStart w:id="59" w:name="_Toc421278220"/>
      <w:bookmarkStart w:id="60" w:name="_Toc183689455"/>
      <w:r w:rsidRPr="006E5190">
        <w:rPr>
          <w:caps w:val="0"/>
        </w:rPr>
        <w:t>TEPELNÉ IZOLACE</w:t>
      </w:r>
      <w:bookmarkEnd w:id="58"/>
      <w:bookmarkEnd w:id="59"/>
      <w:bookmarkEnd w:id="60"/>
    </w:p>
    <w:p w14:paraId="12840703" w14:textId="391D211F" w:rsidR="00F13E44" w:rsidRPr="006E5190" w:rsidRDefault="00F13E44" w:rsidP="00F13E44">
      <w:r w:rsidRPr="006E5190">
        <w:t xml:space="preserve">Tepelné izolace budou provedeny v souladu s vyhláškou MPO č. </w:t>
      </w:r>
      <w:r w:rsidR="002E0504" w:rsidRPr="006E5190">
        <w:t>78</w:t>
      </w:r>
      <w:r w:rsidRPr="006E5190">
        <w:t xml:space="preserve">/2007 Sb. </w:t>
      </w:r>
    </w:p>
    <w:p w14:paraId="6E0DCABD" w14:textId="377EE51F" w:rsidR="00F13E44" w:rsidRPr="006E5190" w:rsidRDefault="00F13E44" w:rsidP="00F13E44">
      <w:r w:rsidRPr="006E5190">
        <w:t xml:space="preserve">Izolováno </w:t>
      </w:r>
      <w:r w:rsidR="00C810A1" w:rsidRPr="006E5190">
        <w:t>bude</w:t>
      </w:r>
      <w:r w:rsidRPr="006E5190">
        <w:t xml:space="preserve"> veškeré potrubí včetně rozdělovačů, akumulačních nádob, ohybů, spojů a dalších zařízení. </w:t>
      </w:r>
    </w:p>
    <w:p w14:paraId="2227ADE5" w14:textId="79BABAC7" w:rsidR="00F13E44" w:rsidRPr="006E5190" w:rsidRDefault="00F13E44" w:rsidP="00F13E44">
      <w:r w:rsidRPr="006E5190">
        <w:t xml:space="preserve">Tepelná izolace chladící techniky </w:t>
      </w:r>
      <w:r w:rsidR="00C810A1" w:rsidRPr="006E5190">
        <w:t>bude</w:t>
      </w:r>
      <w:r w:rsidRPr="006E5190">
        <w:t xml:space="preserve"> použita s parotěsnou zábranou (faktor difuzního odporu </w:t>
      </w:r>
      <w:r w:rsidRPr="006E5190">
        <w:rPr>
          <w:rFonts w:cs="Arial"/>
        </w:rPr>
        <w:t>μ</w:t>
      </w:r>
      <w:r w:rsidRPr="006E5190">
        <w:t xml:space="preserve">&gt;5 000). Izolace je díky pozornému lepení dokonale parotěsná. Hodnota tepelné vodivosti izolace je </w:t>
      </w:r>
      <w:proofErr w:type="gramStart"/>
      <w:r w:rsidRPr="006E5190">
        <w:rPr>
          <w:rFonts w:cs="Arial"/>
        </w:rPr>
        <w:t>λ</w:t>
      </w:r>
      <w:r w:rsidRPr="006E5190">
        <w:t>&lt;</w:t>
      </w:r>
      <w:proofErr w:type="gramEnd"/>
      <w:r w:rsidRPr="006E5190">
        <w:t>0,038 W/</w:t>
      </w:r>
      <w:proofErr w:type="spellStart"/>
      <w:r w:rsidRPr="006E5190">
        <w:t>mK</w:t>
      </w:r>
      <w:proofErr w:type="spellEnd"/>
      <w:r w:rsidRPr="006E5190">
        <w:t>.</w:t>
      </w:r>
    </w:p>
    <w:p w14:paraId="67470022" w14:textId="77777777" w:rsidR="00F13E44" w:rsidRPr="006E5190" w:rsidRDefault="00F13E44" w:rsidP="00F13E44"/>
    <w:p w14:paraId="29DCFF4E" w14:textId="77777777" w:rsidR="00F13E44" w:rsidRPr="006E5190" w:rsidRDefault="00F13E44" w:rsidP="00F13E44">
      <w:r w:rsidRPr="006E5190">
        <w:t>Tloušťky tepelných izolací rozvodů chladu:</w:t>
      </w:r>
    </w:p>
    <w:p w14:paraId="1E3B1CD8" w14:textId="77777777" w:rsidR="00F13E44" w:rsidRPr="006E5190" w:rsidRDefault="00F13E44" w:rsidP="00F13E44">
      <w:pPr>
        <w:ind w:firstLine="708"/>
      </w:pPr>
      <w:r w:rsidRPr="006E5190">
        <w:t>DN15-DN32</w:t>
      </w:r>
      <w:r w:rsidRPr="006E5190">
        <w:tab/>
      </w:r>
      <w:r w:rsidRPr="006E5190">
        <w:tab/>
      </w:r>
      <w:smartTag w:uri="urn:schemas-microsoft-com:office:smarttags" w:element="metricconverter">
        <w:smartTagPr>
          <w:attr w:name="ProductID" w:val="13 mm"/>
        </w:smartTagPr>
        <w:r w:rsidRPr="006E5190">
          <w:t>13 mm</w:t>
        </w:r>
      </w:smartTag>
    </w:p>
    <w:p w14:paraId="5CCE4536" w14:textId="77777777" w:rsidR="00F13E44" w:rsidRPr="006E5190" w:rsidRDefault="00F13E44" w:rsidP="00F13E44">
      <w:pPr>
        <w:ind w:firstLine="708"/>
      </w:pPr>
      <w:r w:rsidRPr="006E5190">
        <w:t>DN40-DN100</w:t>
      </w:r>
      <w:r w:rsidRPr="006E5190">
        <w:tab/>
      </w:r>
      <w:r w:rsidRPr="006E5190">
        <w:tab/>
      </w:r>
      <w:smartTag w:uri="urn:schemas-microsoft-com:office:smarttags" w:element="metricconverter">
        <w:smartTagPr>
          <w:attr w:name="ProductID" w:val="19 mm"/>
        </w:smartTagPr>
        <w:r w:rsidRPr="006E5190">
          <w:t>19 mm</w:t>
        </w:r>
      </w:smartTag>
    </w:p>
    <w:p w14:paraId="7042120A" w14:textId="77777777" w:rsidR="00F13E44" w:rsidRPr="006E5190" w:rsidRDefault="00F13E44" w:rsidP="00F13E44">
      <w:r w:rsidRPr="006E5190">
        <w:tab/>
        <w:t>DN125-DN200</w:t>
      </w:r>
      <w:r w:rsidRPr="006E5190">
        <w:tab/>
      </w:r>
      <w:r w:rsidRPr="006E5190">
        <w:tab/>
      </w:r>
      <w:smartTag w:uri="urn:schemas-microsoft-com:office:smarttags" w:element="metricconverter">
        <w:smartTagPr>
          <w:attr w:name="ProductID" w:val="32 mm"/>
        </w:smartTagPr>
        <w:r w:rsidRPr="006E5190">
          <w:t>32 mm</w:t>
        </w:r>
      </w:smartTag>
    </w:p>
    <w:p w14:paraId="6C4E6022" w14:textId="77777777" w:rsidR="00F13E44" w:rsidRPr="006E5190" w:rsidRDefault="00F13E44" w:rsidP="00E14DE5"/>
    <w:p w14:paraId="465742F7" w14:textId="77777777" w:rsidR="00F13E44" w:rsidRPr="006E5190" w:rsidRDefault="00F13E44" w:rsidP="00E14DE5"/>
    <w:p w14:paraId="4917F24C" w14:textId="1B3EC804" w:rsidR="00E576FA" w:rsidRPr="006E5190" w:rsidRDefault="007A5B81" w:rsidP="008808CE">
      <w:pPr>
        <w:pStyle w:val="Nadpis1"/>
      </w:pPr>
      <w:bookmarkStart w:id="61" w:name="_Toc421278221"/>
      <w:bookmarkStart w:id="62" w:name="_Toc183689456"/>
      <w:r w:rsidRPr="006E5190">
        <w:rPr>
          <w:caps w:val="0"/>
        </w:rPr>
        <w:t>REGULACE</w:t>
      </w:r>
      <w:bookmarkEnd w:id="61"/>
      <w:bookmarkEnd w:id="62"/>
    </w:p>
    <w:p w14:paraId="36B73815" w14:textId="3059F1E4" w:rsidR="00E576FA" w:rsidRPr="006E5190" w:rsidRDefault="00E576FA" w:rsidP="00E576FA">
      <w:r w:rsidRPr="006E5190">
        <w:t>Každý z okruhů bude/je vybaven čerpadlovým expanzním automatem, který zajišťuje udržování tlaku a případně dopouštění nemrznoucí směsi. Nemrznoucí směs je připrav</w:t>
      </w:r>
      <w:r w:rsidR="008D3EED" w:rsidRPr="006E5190">
        <w:t>ována</w:t>
      </w:r>
      <w:r w:rsidRPr="006E5190">
        <w:t xml:space="preserve"> v nádobě zařízení 602. V případě požadavku na dopouštění bude od signálu z expanzního automatu otevřen příslušný solenoidový ventil a spuštěno jedno z plnících čerpadel v zařízení 602. V okruzích </w:t>
      </w:r>
      <w:r w:rsidR="0056136E" w:rsidRPr="006E5190">
        <w:t>b</w:t>
      </w:r>
      <w:r w:rsidRPr="006E5190">
        <w:t>udou osazeny měřiče spotřeby chladu, ze kterých jsou sbírány informace o vyrobeném chladu a zároveň průtok média.</w:t>
      </w:r>
    </w:p>
    <w:p w14:paraId="3EA5D28E" w14:textId="286815B3" w:rsidR="00A73E6E" w:rsidRPr="006E5190" w:rsidRDefault="00A73E6E">
      <w:pPr>
        <w:spacing w:after="200" w:line="276" w:lineRule="auto"/>
        <w:contextualSpacing w:val="0"/>
        <w:jc w:val="left"/>
      </w:pPr>
      <w:r w:rsidRPr="006E5190">
        <w:br w:type="page"/>
      </w:r>
    </w:p>
    <w:p w14:paraId="3B100BCD" w14:textId="195E0ABF" w:rsidR="0056136E" w:rsidRPr="006E5190" w:rsidRDefault="007A5B81" w:rsidP="0056136E">
      <w:pPr>
        <w:pStyle w:val="Nadpis1"/>
      </w:pPr>
      <w:bookmarkStart w:id="63" w:name="_Toc421278223"/>
      <w:bookmarkStart w:id="64" w:name="_Toc183689457"/>
      <w:r w:rsidRPr="006E5190">
        <w:rPr>
          <w:caps w:val="0"/>
        </w:rPr>
        <w:lastRenderedPageBreak/>
        <w:t>FUNKČNÍ ZKOUŠKY ZAŘÍZENÍ</w:t>
      </w:r>
      <w:bookmarkEnd w:id="63"/>
      <w:bookmarkEnd w:id="64"/>
    </w:p>
    <w:p w14:paraId="36F89146" w14:textId="7DC1AD90" w:rsidR="0056136E" w:rsidRPr="006E5190" w:rsidRDefault="0056136E" w:rsidP="0056136E">
      <w:pPr>
        <w:pStyle w:val="Nadpis2"/>
      </w:pPr>
      <w:bookmarkStart w:id="65" w:name="_Toc183689458"/>
      <w:r w:rsidRPr="006E5190">
        <w:t>Úvod</w:t>
      </w:r>
      <w:bookmarkEnd w:id="65"/>
    </w:p>
    <w:p w14:paraId="78EA0397" w14:textId="77777777" w:rsidR="0056136E" w:rsidRPr="006E5190" w:rsidRDefault="0056136E" w:rsidP="0056136E">
      <w:r w:rsidRPr="006E5190">
        <w:t>Po provedení montážních prací budou provedeny předepsané zkoušky a výchozí revize. Při provádění revizí je třeba dodržet ustanovení příslušných předpisů a norem.  Způsob provedení komplexních zkoušek a dobu jejich trvání určí zhotovitel stavby na základě dohody s provozovatelem zařízení. Podmínkou pro komplexní vyzkoušení je dokončení všech příslušných navazujících částí uvedených v tomto projektu. Před závěrečnou komplexní zkouškou technologického vybavení budou provedeny individuální a komplexní zkoušky dle níže uvedeného:</w:t>
      </w:r>
    </w:p>
    <w:p w14:paraId="0BB6885D" w14:textId="77777777" w:rsidR="0056136E" w:rsidRPr="006E5190" w:rsidRDefault="0056136E" w:rsidP="0056136E"/>
    <w:p w14:paraId="4498BDE7" w14:textId="3B24538F" w:rsidR="0056136E" w:rsidRPr="006E5190" w:rsidRDefault="0056136E" w:rsidP="0056136E">
      <w:pPr>
        <w:pStyle w:val="Nadpis2"/>
      </w:pPr>
      <w:bookmarkStart w:id="66" w:name="_Toc183689459"/>
      <w:r w:rsidRPr="006E5190">
        <w:t>Individuální zkoušky</w:t>
      </w:r>
      <w:bookmarkEnd w:id="66"/>
    </w:p>
    <w:p w14:paraId="128EC783" w14:textId="77777777" w:rsidR="00FA4797" w:rsidRPr="006E5190" w:rsidRDefault="0056136E" w:rsidP="0056136E">
      <w:r w:rsidRPr="006E5190">
        <w:t>Individuální zkoušky jsou zkoušky výrobků smontovaných na stavbě nebo dodávky pouze montážních prací a provádí se jimi vyzkoušení stroje nebo zařízení (kterou tvoří část technologického zařízení v provozním souboru) v rozsahu nutném pro prověření základních funkcí výrobku (stroje nebo zařízení) a řádného provedení montáže, zpravidla bez provozního zatížení.</w:t>
      </w:r>
    </w:p>
    <w:p w14:paraId="4893D3A4" w14:textId="77777777" w:rsidR="00FA4797" w:rsidRPr="006E5190" w:rsidRDefault="0056136E" w:rsidP="0056136E">
      <w:r w:rsidRPr="006E5190">
        <w:t>Součástí dodávek technologického vybavení jsou i montážní práce, vyzkoušení a uvedení do provozu. Montážní práce jsou ukončeny individuálními zkouškami, které prokazují funkčnost jednotlivých zařízení. Po dokončení montážních prací se provádí nastavení měřicích obvodů a revizní zprávy pro jednotlivá zařízení a funkční celky. O nastavení se vypracuje protokol, který zhotovitel předá objednateli jako součást průvodní dokumentace technologického vybavení.</w:t>
      </w:r>
    </w:p>
    <w:p w14:paraId="7ABA7F35" w14:textId="77777777" w:rsidR="00FA4797" w:rsidRPr="006E5190" w:rsidRDefault="0056136E" w:rsidP="0056136E">
      <w:r w:rsidRPr="006E5190">
        <w:t>Protokol o provedení individuálních zkoušek a nastavení měřicích obvodů a revizní zprávy elektrozařízení je nutno předložit objednateli před zahájením komplexní zkoušky.</w:t>
      </w:r>
    </w:p>
    <w:p w14:paraId="5A43632A" w14:textId="77777777" w:rsidR="00FA4797" w:rsidRPr="006E5190" w:rsidRDefault="00FA4797" w:rsidP="0056136E"/>
    <w:p w14:paraId="32BA1F1C" w14:textId="5FAF119B" w:rsidR="0056136E" w:rsidRPr="006E5190" w:rsidRDefault="0056136E" w:rsidP="0056136E">
      <w:r w:rsidRPr="006E5190">
        <w:rPr>
          <w:b/>
          <w:bCs/>
        </w:rPr>
        <w:t>Pro všechna zařízení elektro:</w:t>
      </w:r>
    </w:p>
    <w:p w14:paraId="294846FF" w14:textId="77777777" w:rsidR="0056136E" w:rsidRPr="006E5190" w:rsidRDefault="0056136E" w:rsidP="0056136E">
      <w:pPr>
        <w:numPr>
          <w:ilvl w:val="0"/>
          <w:numId w:val="6"/>
        </w:numPr>
      </w:pPr>
      <w:r w:rsidRPr="006E5190">
        <w:t>kontrola dodacích listů Dokladů, označení kabelů a kabelových tras, potisku vedení, souladu s PD, předpisy objednatele, tech. předpisy,</w:t>
      </w:r>
    </w:p>
    <w:p w14:paraId="54D86599" w14:textId="77777777" w:rsidR="0056136E" w:rsidRPr="006E5190" w:rsidRDefault="0056136E" w:rsidP="0056136E">
      <w:pPr>
        <w:numPr>
          <w:ilvl w:val="0"/>
          <w:numId w:val="6"/>
        </w:numPr>
      </w:pPr>
      <w:r w:rsidRPr="006E5190">
        <w:t xml:space="preserve">kontrola izolačního uložení kovových konstrukcí, provedení doplň. </w:t>
      </w:r>
      <w:proofErr w:type="spellStart"/>
      <w:r w:rsidRPr="006E5190">
        <w:t>ochr</w:t>
      </w:r>
      <w:proofErr w:type="spellEnd"/>
      <w:r w:rsidRPr="006E5190">
        <w:t>. pospojení, protipožárních opatření (ucpávky, přepážky) apod.</w:t>
      </w:r>
    </w:p>
    <w:p w14:paraId="0CBE8AEF" w14:textId="77777777" w:rsidR="0056136E" w:rsidRPr="006E5190" w:rsidRDefault="0056136E" w:rsidP="0056136E">
      <w:pPr>
        <w:numPr>
          <w:ilvl w:val="0"/>
          <w:numId w:val="6"/>
        </w:numPr>
      </w:pPr>
      <w:r w:rsidRPr="006E5190">
        <w:t>provedení výchozí revizní zprávy elektro.</w:t>
      </w:r>
    </w:p>
    <w:p w14:paraId="04E498F7" w14:textId="77777777" w:rsidR="0056136E" w:rsidRPr="006E5190" w:rsidRDefault="0056136E" w:rsidP="0056136E">
      <w:r w:rsidRPr="006E5190">
        <w:rPr>
          <w:b/>
          <w:bCs/>
        </w:rPr>
        <w:t>Kabely NN:</w:t>
      </w:r>
    </w:p>
    <w:p w14:paraId="50CD00AA" w14:textId="77777777" w:rsidR="0056136E" w:rsidRPr="006E5190" w:rsidRDefault="0056136E" w:rsidP="0056136E">
      <w:pPr>
        <w:numPr>
          <w:ilvl w:val="0"/>
          <w:numId w:val="7"/>
        </w:numPr>
      </w:pPr>
      <w:r w:rsidRPr="006E5190">
        <w:t xml:space="preserve">kontrola pokládky a </w:t>
      </w:r>
      <w:proofErr w:type="spellStart"/>
      <w:r w:rsidRPr="006E5190">
        <w:t>ozn</w:t>
      </w:r>
      <w:proofErr w:type="spellEnd"/>
      <w:r w:rsidRPr="006E5190">
        <w:t>. kabelů, kontrola provedení kab. tras.  </w:t>
      </w:r>
    </w:p>
    <w:p w14:paraId="639F57CA" w14:textId="77777777" w:rsidR="0056136E" w:rsidRPr="006E5190" w:rsidRDefault="0056136E" w:rsidP="0056136E">
      <w:r w:rsidRPr="006E5190">
        <w:rPr>
          <w:b/>
          <w:bCs/>
        </w:rPr>
        <w:t>Rozváděče/rozvodnice:</w:t>
      </w:r>
    </w:p>
    <w:p w14:paraId="72F7DF02" w14:textId="77777777" w:rsidR="0056136E" w:rsidRPr="006E5190" w:rsidRDefault="0056136E" w:rsidP="0056136E">
      <w:pPr>
        <w:numPr>
          <w:ilvl w:val="0"/>
          <w:numId w:val="8"/>
        </w:numPr>
      </w:pPr>
      <w:r w:rsidRPr="006E5190">
        <w:t>připojení NN a signalizační kabeláže, kontrola připojení uzemnění, izolačního uložení kabelových konstrukcí,</w:t>
      </w:r>
    </w:p>
    <w:p w14:paraId="2A334EE2" w14:textId="77777777" w:rsidR="0056136E" w:rsidRPr="006E5190" w:rsidRDefault="0056136E" w:rsidP="0056136E">
      <w:pPr>
        <w:numPr>
          <w:ilvl w:val="0"/>
          <w:numId w:val="8"/>
        </w:numPr>
      </w:pPr>
      <w:r w:rsidRPr="006E5190">
        <w:t>kontrola izolačního stavu a ochranných obvodů,</w:t>
      </w:r>
    </w:p>
    <w:p w14:paraId="1ADC1A25" w14:textId="67DD3874" w:rsidR="0056136E" w:rsidRPr="006E5190" w:rsidRDefault="0056136E" w:rsidP="0056136E">
      <w:pPr>
        <w:numPr>
          <w:ilvl w:val="0"/>
          <w:numId w:val="8"/>
        </w:numPr>
      </w:pPr>
      <w:r w:rsidRPr="006E5190">
        <w:t>kontrola funkce rozvaděče,</w:t>
      </w:r>
    </w:p>
    <w:p w14:paraId="08E3C24E" w14:textId="77777777" w:rsidR="0056136E" w:rsidRPr="006E5190" w:rsidRDefault="0056136E" w:rsidP="0056136E">
      <w:pPr>
        <w:numPr>
          <w:ilvl w:val="0"/>
          <w:numId w:val="8"/>
        </w:numPr>
      </w:pPr>
      <w:r w:rsidRPr="006E5190">
        <w:t>zkouška mechanického blokování, </w:t>
      </w:r>
    </w:p>
    <w:p w14:paraId="24A1DB0B" w14:textId="77777777" w:rsidR="0056136E" w:rsidRPr="006E5190" w:rsidRDefault="0056136E" w:rsidP="0056136E">
      <w:pPr>
        <w:numPr>
          <w:ilvl w:val="0"/>
          <w:numId w:val="8"/>
        </w:numPr>
      </w:pPr>
      <w:r w:rsidRPr="006E5190">
        <w:t>funkční odzkoušení všech pomocných obvodů, ovládacích, signalizačních a měřících prvků, včetně návaznosti na další profese.</w:t>
      </w:r>
    </w:p>
    <w:p w14:paraId="399EEE2A" w14:textId="3233D8DA" w:rsidR="0056136E" w:rsidRPr="006E5190" w:rsidRDefault="0056136E" w:rsidP="0056136E">
      <w:pPr>
        <w:rPr>
          <w:b/>
          <w:bCs/>
        </w:rPr>
      </w:pPr>
      <w:r w:rsidRPr="006E5190">
        <w:rPr>
          <w:b/>
          <w:bCs/>
        </w:rPr>
        <w:t>Část chlazení</w:t>
      </w:r>
    </w:p>
    <w:p w14:paraId="5F05D96D" w14:textId="77777777" w:rsidR="00A73E6E" w:rsidRPr="006E5190" w:rsidRDefault="00A73E6E" w:rsidP="0056136E">
      <w:pPr>
        <w:rPr>
          <w:b/>
          <w:bCs/>
        </w:rPr>
      </w:pPr>
    </w:p>
    <w:p w14:paraId="74E41B2D" w14:textId="787D7CC1" w:rsidR="0056136E" w:rsidRPr="006E5190" w:rsidRDefault="0056136E" w:rsidP="0056136E">
      <w:pPr>
        <w:suppressAutoHyphens/>
      </w:pPr>
      <w:r w:rsidRPr="006E5190">
        <w:t xml:space="preserve">Potrubí bude provedeno, odzkoušeno a zdokladováno dle ČSN EN 13 480. Při předání zařízení odběrateli do provozu bude dle </w:t>
      </w:r>
      <w:r w:rsidR="002E0504" w:rsidRPr="006E5190">
        <w:t>ČSN EN 12952 a ČSN EN 12953</w:t>
      </w:r>
      <w:r w:rsidR="002E0504" w:rsidRPr="006E5190">
        <w:rPr>
          <w:b/>
          <w:bCs/>
        </w:rPr>
        <w:t xml:space="preserve"> </w:t>
      </w:r>
      <w:r w:rsidRPr="006E5190">
        <w:t>instalované zabezpečovací zařízení (pojistné ventily, expanzní nádoby) odzkoušeno včetně elektrických částí. O zkoušce bude vyhotoven písemný zápis.</w:t>
      </w:r>
    </w:p>
    <w:p w14:paraId="321FFC44" w14:textId="5C4073DB" w:rsidR="0056136E" w:rsidRPr="006E5190" w:rsidRDefault="0056136E" w:rsidP="0056136E">
      <w:pPr>
        <w:pStyle w:val="Odstavecseseznamem"/>
        <w:numPr>
          <w:ilvl w:val="0"/>
          <w:numId w:val="9"/>
        </w:numPr>
        <w:suppressAutoHyphens/>
      </w:pPr>
      <w:r w:rsidRPr="006E5190">
        <w:t xml:space="preserve">tlaková zkouška (zkouška těsnosti) soustavy byla provedena dle ČSN  06 </w:t>
      </w:r>
      <w:proofErr w:type="gramStart"/>
      <w:r w:rsidRPr="006E5190">
        <w:t>0310  kap.</w:t>
      </w:r>
      <w:proofErr w:type="gramEnd"/>
      <w:r w:rsidRPr="006E5190">
        <w:t xml:space="preserve"> 8.2; </w:t>
      </w:r>
    </w:p>
    <w:p w14:paraId="101D8B4E" w14:textId="16B85523" w:rsidR="0056136E" w:rsidRPr="006E5190" w:rsidRDefault="0056136E" w:rsidP="0056136E">
      <w:pPr>
        <w:pStyle w:val="Odstavecseseznamem"/>
        <w:numPr>
          <w:ilvl w:val="0"/>
          <w:numId w:val="9"/>
        </w:numPr>
        <w:suppressAutoHyphens/>
      </w:pPr>
      <w:r w:rsidRPr="006E5190">
        <w:t>provozní zkoušky soustavy byly provedeny dle ČSN 06 0310 kap. 8.3;</w:t>
      </w:r>
    </w:p>
    <w:p w14:paraId="70E7F5EF" w14:textId="457425EF" w:rsidR="0056136E" w:rsidRPr="006E5190" w:rsidRDefault="0056136E" w:rsidP="0056136E">
      <w:pPr>
        <w:pStyle w:val="Odstavecseseznamem"/>
        <w:numPr>
          <w:ilvl w:val="0"/>
          <w:numId w:val="9"/>
        </w:numPr>
        <w:suppressAutoHyphens/>
      </w:pPr>
      <w:r w:rsidRPr="006E5190">
        <w:t>funkční zkoušky pro jednotlivá zařízení dle dokumentace dodavatele příslušného zařízení;</w:t>
      </w:r>
    </w:p>
    <w:p w14:paraId="76EAEBD7" w14:textId="075F09EF" w:rsidR="0056136E" w:rsidRPr="006E5190" w:rsidRDefault="0056136E" w:rsidP="0056136E">
      <w:pPr>
        <w:pStyle w:val="Nadpis2"/>
      </w:pPr>
      <w:bookmarkStart w:id="67" w:name="_Toc183689460"/>
      <w:r w:rsidRPr="006E5190">
        <w:lastRenderedPageBreak/>
        <w:t>Komplexní zkoušky</w:t>
      </w:r>
      <w:bookmarkEnd w:id="67"/>
      <w:r w:rsidRPr="006E5190">
        <w:t> </w:t>
      </w:r>
    </w:p>
    <w:p w14:paraId="7A0CEDCD" w14:textId="77777777" w:rsidR="00FA4797" w:rsidRPr="006E5190" w:rsidRDefault="0056136E" w:rsidP="00A7460C">
      <w:r w:rsidRPr="006E5190">
        <w:t>Komplexní zkoušky jsou zkoušky předmětného funkčního celku, jimiž zhotovitel prokazuje, že dodávka je kvalitní a že je schopna zkušebního provozu. Komplexními zkouškami se prokázaly vlastnosti dodávky – její kvalita jako celku, tj. správnost řešení v dokumentaci, funkci strojů, zařízení a systémů ve vzájemných vazbách, včetně provedení montáže.</w:t>
      </w:r>
    </w:p>
    <w:p w14:paraId="5B22F20F" w14:textId="77777777" w:rsidR="00FA4797" w:rsidRPr="006E5190" w:rsidRDefault="0056136E" w:rsidP="00A7460C">
      <w:r w:rsidRPr="006E5190">
        <w:t>Bude zpracován a následně objednateli předložen k odsouhlasení harmonogram zkoušek a program komplexních zkoušek, který obsahoval jejich rozsah, náplň a podmínky, za kterých je možné komplexní zkoušky</w:t>
      </w:r>
      <w:r w:rsidR="00A7460C" w:rsidRPr="006E5190">
        <w:t xml:space="preserve"> </w:t>
      </w:r>
      <w:r w:rsidRPr="006E5190">
        <w:t>provádět.</w:t>
      </w:r>
    </w:p>
    <w:p w14:paraId="0B12A105" w14:textId="77777777" w:rsidR="00FA4797" w:rsidRPr="006E5190" w:rsidRDefault="0056136E" w:rsidP="00A7460C">
      <w:r w:rsidRPr="006E5190">
        <w:t>Komplexní zkoušky se provádějí pro celé dodávané technologické zařízení. Komplexní zkoušky vyšších celků budou provedeny až po dokončení komplexních zkoušek nižších celků. O zahájení, průběhu, přerušení a ukončení komplexních zkoušek se sepíše protokol. Komplexní vyzkoušení prokáže bezporuchový provoz všech zařízení společně alespoň po dobu stanovenou v odsouhlaseném programu (např. 24 hodin) a to i v případě, že se prováděly dílčí komplexní zkoušky pro jednotlivé funkční celky.</w:t>
      </w:r>
    </w:p>
    <w:p w14:paraId="64213ADD" w14:textId="77777777" w:rsidR="00FA4797" w:rsidRPr="006E5190" w:rsidRDefault="0056136E" w:rsidP="00A7460C">
      <w:r w:rsidRPr="006E5190">
        <w:t>Před zahájením předávacího řízení musí být úspěšně ukončeny komplexní zkoušky.</w:t>
      </w:r>
      <w:r w:rsidRPr="006E5190">
        <w:br/>
        <w:t>Pro komplexní zkoušky musí být osazeny náhradní odporové zátěže o celkovém výkonu dle výkonové bilance pro příslušnou etapu.</w:t>
      </w:r>
    </w:p>
    <w:p w14:paraId="2D669151" w14:textId="7E176F99" w:rsidR="0056136E" w:rsidRPr="006E5190" w:rsidRDefault="00A7460C" w:rsidP="00A7460C">
      <w:r w:rsidRPr="006E5190">
        <w:t>Zejména důležitá je z</w:t>
      </w:r>
      <w:r w:rsidR="0056136E" w:rsidRPr="006E5190">
        <w:t xml:space="preserve">kouška funkce vazeb na </w:t>
      </w:r>
      <w:proofErr w:type="spellStart"/>
      <w:r w:rsidR="0056136E" w:rsidRPr="006E5190">
        <w:t>MaR</w:t>
      </w:r>
      <w:proofErr w:type="spellEnd"/>
      <w:r w:rsidR="0056136E" w:rsidRPr="006E5190">
        <w:t>/ monitoring</w:t>
      </w:r>
      <w:r w:rsidRPr="006E5190">
        <w:t>.</w:t>
      </w:r>
    </w:p>
    <w:p w14:paraId="2DB6836A" w14:textId="77777777" w:rsidR="00F13E44" w:rsidRPr="006E5190" w:rsidRDefault="00F13E44" w:rsidP="00A7460C"/>
    <w:p w14:paraId="1FC68A55" w14:textId="77777777" w:rsidR="00F13E44" w:rsidRPr="006E5190" w:rsidRDefault="00F13E44" w:rsidP="00E14DE5"/>
    <w:p w14:paraId="2CB3401A" w14:textId="6C421A2B" w:rsidR="00A73E6E" w:rsidRPr="006E5190" w:rsidRDefault="00A73E6E">
      <w:pPr>
        <w:spacing w:after="200" w:line="276" w:lineRule="auto"/>
        <w:contextualSpacing w:val="0"/>
        <w:jc w:val="left"/>
      </w:pPr>
      <w:r w:rsidRPr="006E5190">
        <w:br w:type="page"/>
      </w:r>
    </w:p>
    <w:p w14:paraId="21AD514A" w14:textId="27860999" w:rsidR="007E1008" w:rsidRPr="006E5190" w:rsidRDefault="007A5B81" w:rsidP="00A73E6E">
      <w:pPr>
        <w:pStyle w:val="Nadpis1"/>
      </w:pPr>
      <w:bookmarkStart w:id="68" w:name="_Toc183689461"/>
      <w:r w:rsidRPr="006E5190">
        <w:rPr>
          <w:caps w:val="0"/>
        </w:rPr>
        <w:lastRenderedPageBreak/>
        <w:t>ZÁSADY BOZP A BEZPEČNOST PRO REALIZACI A UŽÍVÁNÍ</w:t>
      </w:r>
      <w:bookmarkEnd w:id="68"/>
    </w:p>
    <w:p w14:paraId="6E986B1B" w14:textId="78B3FB81" w:rsidR="002501FD" w:rsidRPr="006E5190" w:rsidRDefault="002501FD" w:rsidP="002501FD">
      <w:pPr>
        <w:pStyle w:val="Pedobjektem"/>
      </w:pPr>
      <w:r w:rsidRPr="006E5190">
        <w:t>Zařízení bude provedeno tak, aby splňovalo podmínky dané nařízení vlády č. 217/2022 Sb.</w:t>
      </w:r>
    </w:p>
    <w:p w14:paraId="6851CF23" w14:textId="77777777" w:rsidR="002501FD" w:rsidRPr="006E5190" w:rsidRDefault="002501FD" w:rsidP="002501FD">
      <w:pPr>
        <w:pStyle w:val="Pedobjektem"/>
      </w:pPr>
      <w:r w:rsidRPr="006E5190">
        <w:t>Při provádění montáže potrubí, svařování, kontrole svarů, tlakové zkoušce, případně při proplachu</w:t>
      </w:r>
    </w:p>
    <w:p w14:paraId="258453F3" w14:textId="77777777" w:rsidR="002501FD" w:rsidRPr="006E5190" w:rsidRDefault="002501FD" w:rsidP="002501FD">
      <w:pPr>
        <w:pStyle w:val="Pedobjektem"/>
      </w:pPr>
      <w:r w:rsidRPr="006E5190">
        <w:t>potrubí je nutné dodržovat vyhlášku bezpečnosti práce a příslušné technické normy.</w:t>
      </w:r>
    </w:p>
    <w:p w14:paraId="5A3C091E" w14:textId="77777777" w:rsidR="002501FD" w:rsidRPr="006E5190" w:rsidRDefault="002501FD" w:rsidP="002501FD">
      <w:pPr>
        <w:pStyle w:val="Pedobjektem"/>
      </w:pPr>
      <w:r w:rsidRPr="006E5190">
        <w:t>Veškeré zařízení, které při dotyku může způsobit popáleniny bude opatřeno tepelnou izolací. Údržbu a</w:t>
      </w:r>
    </w:p>
    <w:p w14:paraId="4C36BC15" w14:textId="77777777" w:rsidR="002501FD" w:rsidRPr="006E5190" w:rsidRDefault="002501FD" w:rsidP="002501FD">
      <w:pPr>
        <w:pStyle w:val="Pedobjektem"/>
      </w:pPr>
      <w:r w:rsidRPr="006E5190">
        <w:t>opravy na zařízení rozvodů chladu budou provádět pouze kvalifikovaní pracovníci. Obsluha zařízení</w:t>
      </w:r>
    </w:p>
    <w:p w14:paraId="6ADA58F4" w14:textId="77777777" w:rsidR="002501FD" w:rsidRPr="006E5190" w:rsidRDefault="002501FD" w:rsidP="002501FD">
      <w:pPr>
        <w:pStyle w:val="Pedobjektem"/>
      </w:pPr>
      <w:r w:rsidRPr="006E5190">
        <w:t>rozvodů chladu musí písemně potvrdit, že zná příslušné bezpečnostní a hygienické předpisy a byla</w:t>
      </w:r>
    </w:p>
    <w:p w14:paraId="559374FC" w14:textId="77777777" w:rsidR="002501FD" w:rsidRPr="006E5190" w:rsidRDefault="002501FD" w:rsidP="002501FD">
      <w:pPr>
        <w:pStyle w:val="Pedobjektem"/>
      </w:pPr>
      <w:r w:rsidRPr="006E5190">
        <w:t>seznámena s obsluhou zařízení a provozním a požárním řádem těchto zařízení.</w:t>
      </w:r>
    </w:p>
    <w:p w14:paraId="218D75DF" w14:textId="77777777" w:rsidR="002501FD" w:rsidRPr="006E5190" w:rsidRDefault="002501FD" w:rsidP="002501FD">
      <w:pPr>
        <w:pStyle w:val="Pedobjektem"/>
      </w:pPr>
      <w:r w:rsidRPr="006E5190">
        <w:t>Osvětlení strojovny bude umělé. Teplota vzduchu ve strojovně tepla a chladu z hlediska požadavků</w:t>
      </w:r>
    </w:p>
    <w:p w14:paraId="4AEF9EAA" w14:textId="77777777" w:rsidR="002501FD" w:rsidRPr="006E5190" w:rsidRDefault="002501FD" w:rsidP="002501FD">
      <w:pPr>
        <w:pStyle w:val="Pedobjektem"/>
      </w:pPr>
      <w:r w:rsidRPr="006E5190">
        <w:t>technologie nemá klesnout pod +</w:t>
      </w:r>
      <w:proofErr w:type="gramStart"/>
      <w:r w:rsidRPr="006E5190">
        <w:t>5°C</w:t>
      </w:r>
      <w:proofErr w:type="gramEnd"/>
      <w:r w:rsidRPr="006E5190">
        <w:t xml:space="preserve"> a překročit 45°C.</w:t>
      </w:r>
    </w:p>
    <w:p w14:paraId="5D0FCDA5" w14:textId="12119C5F" w:rsidR="002501FD" w:rsidRPr="006E5190" w:rsidRDefault="00A941B5" w:rsidP="00A941B5">
      <w:pPr>
        <w:pStyle w:val="Odrky"/>
        <w:numPr>
          <w:ilvl w:val="0"/>
          <w:numId w:val="0"/>
        </w:numPr>
      </w:pPr>
      <w:r w:rsidRPr="006E5190">
        <w:t xml:space="preserve">Zhotovitel stavby je povinen zpracovat podrobný plán BOZP, který bude obsahovat specifické bezpečnostní pokyny pro všechny stavební práce a instalace. Plán BOZP musí být v souladu s nařízením vlády č. 591/2006 Sb., o bližších minimálních požadavcích na bezpečnost a ochranu zdraví při práci na staveništích. Dále je zhotovitel povinen provést analýzu rizik a navrhnout opatření k minimalizaci rizik spojených s realizací a provozem zařízení. </w:t>
      </w:r>
      <w:r w:rsidR="002501FD" w:rsidRPr="006E5190">
        <w:t xml:space="preserve">V průběhu prací je nutno dodržovat všechny bezpečnostní předpisy uvedené ve </w:t>
      </w:r>
      <w:proofErr w:type="spellStart"/>
      <w:r w:rsidR="002501FD" w:rsidRPr="006E5190">
        <w:t>vyhl</w:t>
      </w:r>
      <w:proofErr w:type="spellEnd"/>
      <w:r w:rsidR="002501FD" w:rsidRPr="006E5190">
        <w:t>. 324/90 Českého</w:t>
      </w:r>
      <w:r w:rsidRPr="006E5190">
        <w:t xml:space="preserve"> </w:t>
      </w:r>
      <w:r w:rsidR="002501FD" w:rsidRPr="006E5190">
        <w:t>úřadu bezpečnosti práce. Všichni pracovníci musí být prokazatelně obeznámeni s platnými bezpečnostními předpisy. Všichni pracovníci dále musí být vybaveni osobními ochrannými prostředky odpovídajícími vykonávané práci po celou dobu výstavby je nutné kontrolovat jejich dodržování.</w:t>
      </w:r>
    </w:p>
    <w:p w14:paraId="7064C9B0" w14:textId="750507F9" w:rsidR="007E1008" w:rsidRPr="006E5190" w:rsidRDefault="007E1008" w:rsidP="007E1008">
      <w:pPr>
        <w:pStyle w:val="Pedobjektem"/>
      </w:pPr>
      <w:r w:rsidRPr="006E5190">
        <w:t>Bezpečnost</w:t>
      </w:r>
      <w:r w:rsidR="00D121FB" w:rsidRPr="006E5190">
        <w:t xml:space="preserve"> a </w:t>
      </w:r>
      <w:r w:rsidRPr="006E5190">
        <w:t xml:space="preserve">ochrana zdraví při práci musí být zajištěna příslušnými </w:t>
      </w:r>
      <w:proofErr w:type="spellStart"/>
      <w:r w:rsidRPr="006E5190">
        <w:t>technicko-organizačními</w:t>
      </w:r>
      <w:proofErr w:type="spellEnd"/>
      <w:r w:rsidRPr="006E5190">
        <w:t xml:space="preserve"> opatřeními</w:t>
      </w:r>
      <w:r w:rsidR="00D121FB" w:rsidRPr="006E5190">
        <w:t xml:space="preserve"> a </w:t>
      </w:r>
      <w:r w:rsidRPr="006E5190">
        <w:t>dodržováním souvisejících předpisů</w:t>
      </w:r>
      <w:r w:rsidR="00D121FB" w:rsidRPr="006E5190">
        <w:t xml:space="preserve"> a </w:t>
      </w:r>
      <w:r w:rsidRPr="006E5190">
        <w:t>norem. Během elektroinstalačních prací</w:t>
      </w:r>
      <w:r w:rsidR="00D121FB" w:rsidRPr="006E5190">
        <w:t xml:space="preserve"> a </w:t>
      </w:r>
      <w:r w:rsidRPr="006E5190">
        <w:t>při následném uvádění do provozu, provozu, obsluze</w:t>
      </w:r>
      <w:r w:rsidR="00D121FB" w:rsidRPr="006E5190">
        <w:t xml:space="preserve"> a </w:t>
      </w:r>
      <w:r w:rsidRPr="006E5190">
        <w:t>údržbě zařízení je nutno dodržovat zejména:</w:t>
      </w:r>
    </w:p>
    <w:p w14:paraId="6BFC4C4B" w14:textId="567DB81A" w:rsidR="007E1008" w:rsidRPr="006E5190" w:rsidRDefault="007E1008" w:rsidP="007E1008">
      <w:pPr>
        <w:pStyle w:val="Odrky"/>
      </w:pPr>
      <w:r w:rsidRPr="006E5190">
        <w:t>Nařízení Evropského parlamentu</w:t>
      </w:r>
      <w:r w:rsidR="00D121FB" w:rsidRPr="006E5190">
        <w:t xml:space="preserve"> a </w:t>
      </w:r>
      <w:r w:rsidRPr="006E5190">
        <w:t>Rady (EU)</w:t>
      </w:r>
      <w:r w:rsidR="00D121FB" w:rsidRPr="006E5190">
        <w:t xml:space="preserve"> č. </w:t>
      </w:r>
      <w:r w:rsidRPr="006E5190">
        <w:t>305/2011, kterým se stanoví harmonizované podmínky pro uvádění stavebních výrobků na trh, ve znění pozdějších předpisů</w:t>
      </w:r>
    </w:p>
    <w:p w14:paraId="4A176603" w14:textId="4B6EA7C2" w:rsidR="007E1008" w:rsidRPr="006E5190" w:rsidRDefault="007E1008" w:rsidP="007E1008">
      <w:pPr>
        <w:pStyle w:val="Odrky"/>
      </w:pPr>
      <w:r w:rsidRPr="006E5190">
        <w:t>zákon</w:t>
      </w:r>
      <w:r w:rsidR="00D121FB" w:rsidRPr="006E5190">
        <w:t xml:space="preserve"> č. </w:t>
      </w:r>
      <w:r w:rsidRPr="006E5190">
        <w:t>87/2023</w:t>
      </w:r>
      <w:r w:rsidR="00D121FB" w:rsidRPr="006E5190">
        <w:t> Sb.</w:t>
      </w:r>
      <w:r w:rsidRPr="006E5190">
        <w:t>,</w:t>
      </w:r>
      <w:r w:rsidR="00D121FB" w:rsidRPr="006E5190">
        <w:t xml:space="preserve"> o </w:t>
      </w:r>
      <w:r w:rsidRPr="006E5190">
        <w:t>dozoru nad trhem</w:t>
      </w:r>
      <w:r w:rsidR="00D121FB" w:rsidRPr="006E5190">
        <w:t xml:space="preserve"> s </w:t>
      </w:r>
      <w:r w:rsidRPr="006E5190">
        <w:t>výrobky</w:t>
      </w:r>
      <w:r w:rsidR="00D121FB" w:rsidRPr="006E5190">
        <w:t xml:space="preserve"> a </w:t>
      </w:r>
      <w:r w:rsidRPr="006E5190">
        <w:t>o změně některých souvisejících zákonů (zákon</w:t>
      </w:r>
      <w:r w:rsidR="00D121FB" w:rsidRPr="006E5190">
        <w:t xml:space="preserve"> o </w:t>
      </w:r>
      <w:r w:rsidRPr="006E5190">
        <w:t>dozoru nad trhem</w:t>
      </w:r>
      <w:r w:rsidR="00D121FB" w:rsidRPr="006E5190">
        <w:t xml:space="preserve"> s </w:t>
      </w:r>
      <w:r w:rsidRPr="006E5190">
        <w:t>výrobky)</w:t>
      </w:r>
    </w:p>
    <w:p w14:paraId="78052B15" w14:textId="1C0A9D6C" w:rsidR="007E1008" w:rsidRPr="006E5190" w:rsidRDefault="007E1008" w:rsidP="007E1008">
      <w:pPr>
        <w:pStyle w:val="Odrky"/>
      </w:pPr>
      <w:r w:rsidRPr="006E5190">
        <w:t>zákon</w:t>
      </w:r>
      <w:r w:rsidR="00D121FB" w:rsidRPr="006E5190">
        <w:t xml:space="preserve"> č. </w:t>
      </w:r>
      <w:r w:rsidRPr="006E5190">
        <w:t>250/2021</w:t>
      </w:r>
      <w:r w:rsidR="00D121FB" w:rsidRPr="006E5190">
        <w:t> Sb.</w:t>
      </w:r>
      <w:r w:rsidRPr="006E5190">
        <w:t>,</w:t>
      </w:r>
      <w:r w:rsidR="00D121FB" w:rsidRPr="006E5190">
        <w:t xml:space="preserve"> o </w:t>
      </w:r>
      <w:r w:rsidRPr="006E5190">
        <w:t>bezpečnosti práce</w:t>
      </w:r>
      <w:r w:rsidR="00D121FB" w:rsidRPr="006E5190">
        <w:t xml:space="preserve"> v </w:t>
      </w:r>
      <w:r w:rsidRPr="006E5190">
        <w:t>souvislosti</w:t>
      </w:r>
      <w:r w:rsidR="00D121FB" w:rsidRPr="006E5190">
        <w:t xml:space="preserve"> s </w:t>
      </w:r>
      <w:r w:rsidRPr="006E5190">
        <w:t>provozem vyhrazených technických zařízení</w:t>
      </w:r>
      <w:r w:rsidR="00D121FB" w:rsidRPr="006E5190">
        <w:t xml:space="preserve"> a </w:t>
      </w:r>
      <w:r w:rsidRPr="006E5190">
        <w:t>o změně souvisejících zákonů</w:t>
      </w:r>
    </w:p>
    <w:p w14:paraId="76A3B924" w14:textId="10B5B0C4" w:rsidR="007E1008" w:rsidRPr="006E5190" w:rsidRDefault="007E1008" w:rsidP="007E1008">
      <w:pPr>
        <w:pStyle w:val="Odrky"/>
      </w:pPr>
      <w:r w:rsidRPr="006E5190">
        <w:t>zákon</w:t>
      </w:r>
      <w:r w:rsidR="00D121FB" w:rsidRPr="006E5190">
        <w:t xml:space="preserve"> č. </w:t>
      </w:r>
      <w:r w:rsidRPr="006E5190">
        <w:t>134/2016</w:t>
      </w:r>
      <w:r w:rsidR="00D121FB" w:rsidRPr="006E5190">
        <w:t> Sb.</w:t>
      </w:r>
      <w:r w:rsidRPr="006E5190">
        <w:t>,</w:t>
      </w:r>
      <w:r w:rsidR="00D121FB" w:rsidRPr="006E5190">
        <w:t xml:space="preserve"> o </w:t>
      </w:r>
      <w:r w:rsidRPr="006E5190">
        <w:t>zadávání veřejných zakázek, ve znění pozdějších předpisů</w:t>
      </w:r>
    </w:p>
    <w:p w14:paraId="37EE5907" w14:textId="2B3EC6AF" w:rsidR="007E1008" w:rsidRPr="006E5190" w:rsidRDefault="007E1008" w:rsidP="007E1008">
      <w:pPr>
        <w:pStyle w:val="Odrky"/>
      </w:pPr>
      <w:r w:rsidRPr="006E5190">
        <w:t>zákon</w:t>
      </w:r>
      <w:r w:rsidR="00D121FB" w:rsidRPr="006E5190">
        <w:t xml:space="preserve"> č. </w:t>
      </w:r>
      <w:r w:rsidRPr="006E5190">
        <w:t>90/2016</w:t>
      </w:r>
      <w:r w:rsidR="00D121FB" w:rsidRPr="006E5190">
        <w:t> Sb.</w:t>
      </w:r>
      <w:r w:rsidRPr="006E5190">
        <w:t>,</w:t>
      </w:r>
      <w:r w:rsidR="00D121FB" w:rsidRPr="006E5190">
        <w:t xml:space="preserve"> o </w:t>
      </w:r>
      <w:r w:rsidRPr="006E5190">
        <w:t>posuzování shody stanovených výrobků při jejich dodávání na trh, ve znění pozdějších předpisů</w:t>
      </w:r>
    </w:p>
    <w:p w14:paraId="44BE0E76" w14:textId="4A9F9A1B" w:rsidR="007E1008" w:rsidRPr="006E5190" w:rsidRDefault="007E1008" w:rsidP="007E1008">
      <w:pPr>
        <w:pStyle w:val="Odrky"/>
      </w:pPr>
      <w:r w:rsidRPr="006E5190">
        <w:t>zákon</w:t>
      </w:r>
      <w:r w:rsidR="00D121FB" w:rsidRPr="006E5190">
        <w:t xml:space="preserve"> č. </w:t>
      </w:r>
      <w:r w:rsidRPr="006E5190">
        <w:t>181/2014</w:t>
      </w:r>
      <w:r w:rsidR="00D121FB" w:rsidRPr="006E5190">
        <w:t> Sb.</w:t>
      </w:r>
      <w:r w:rsidRPr="006E5190">
        <w:t>,</w:t>
      </w:r>
      <w:r w:rsidR="00D121FB" w:rsidRPr="006E5190">
        <w:t xml:space="preserve"> o </w:t>
      </w:r>
      <w:r w:rsidRPr="006E5190">
        <w:t>kybernetické bezpečnosti, ve znění pozdějších předpisů</w:t>
      </w:r>
    </w:p>
    <w:p w14:paraId="3AB90383" w14:textId="28479413" w:rsidR="007E1008" w:rsidRPr="006E5190" w:rsidRDefault="007E1008" w:rsidP="007E1008">
      <w:pPr>
        <w:pStyle w:val="Odrky"/>
      </w:pPr>
      <w:r w:rsidRPr="006E5190">
        <w:t>zákon</w:t>
      </w:r>
      <w:r w:rsidR="00D121FB" w:rsidRPr="006E5190">
        <w:t xml:space="preserve"> č. </w:t>
      </w:r>
      <w:r w:rsidRPr="006E5190">
        <w:t>262/2006</w:t>
      </w:r>
      <w:r w:rsidR="00D121FB" w:rsidRPr="006E5190">
        <w:t> Sb.</w:t>
      </w:r>
      <w:r w:rsidRPr="006E5190">
        <w:t>, zákoník práce, ve znění pozdějších předpisů</w:t>
      </w:r>
    </w:p>
    <w:p w14:paraId="3475FC5D" w14:textId="1984DBC2" w:rsidR="007E1008" w:rsidRPr="006E5190" w:rsidRDefault="007E1008" w:rsidP="007E1008">
      <w:pPr>
        <w:pStyle w:val="Odrky"/>
      </w:pPr>
      <w:r w:rsidRPr="006E5190">
        <w:t>zákon</w:t>
      </w:r>
      <w:r w:rsidR="00D121FB" w:rsidRPr="006E5190">
        <w:t xml:space="preserve"> č. </w:t>
      </w:r>
      <w:r w:rsidRPr="006E5190">
        <w:t>309/2006</w:t>
      </w:r>
      <w:r w:rsidR="00D121FB" w:rsidRPr="006E5190">
        <w:t> Sb.</w:t>
      </w:r>
      <w:r w:rsidRPr="006E5190">
        <w:t>,</w:t>
      </w:r>
      <w:r w:rsidR="00D121FB" w:rsidRPr="006E5190">
        <w:t xml:space="preserve"> o </w:t>
      </w:r>
      <w:r w:rsidRPr="006E5190">
        <w:t>zajištění dalších podmínek bezpečnosti</w:t>
      </w:r>
      <w:r w:rsidR="00D121FB" w:rsidRPr="006E5190">
        <w:t xml:space="preserve"> a </w:t>
      </w:r>
      <w:r w:rsidRPr="006E5190">
        <w:t>ochrany zdraví při práci, ve znění pozdějších předpisů</w:t>
      </w:r>
    </w:p>
    <w:p w14:paraId="3A7F0E2A" w14:textId="109DCA33" w:rsidR="007E1008" w:rsidRPr="006E5190" w:rsidRDefault="007E1008" w:rsidP="007E1008">
      <w:pPr>
        <w:pStyle w:val="Odrky"/>
      </w:pPr>
      <w:r w:rsidRPr="006E5190">
        <w:t>zákon</w:t>
      </w:r>
      <w:r w:rsidR="00D121FB" w:rsidRPr="006E5190">
        <w:t xml:space="preserve"> č. </w:t>
      </w:r>
      <w:r w:rsidRPr="006E5190">
        <w:t>251/2005</w:t>
      </w:r>
      <w:r w:rsidR="00D121FB" w:rsidRPr="006E5190">
        <w:t> Sb.</w:t>
      </w:r>
      <w:r w:rsidRPr="006E5190">
        <w:t>,</w:t>
      </w:r>
      <w:r w:rsidR="00D121FB" w:rsidRPr="006E5190">
        <w:t xml:space="preserve"> o </w:t>
      </w:r>
      <w:r w:rsidRPr="006E5190">
        <w:t>inspekci práce, ve znění pozdějších předpisů</w:t>
      </w:r>
    </w:p>
    <w:p w14:paraId="73E61369" w14:textId="6CB3D592" w:rsidR="007E1008" w:rsidRPr="006E5190" w:rsidRDefault="007E1008" w:rsidP="007E1008">
      <w:pPr>
        <w:pStyle w:val="Odrky"/>
      </w:pPr>
      <w:r w:rsidRPr="006E5190">
        <w:t>zákon</w:t>
      </w:r>
      <w:r w:rsidR="00D121FB" w:rsidRPr="006E5190">
        <w:t xml:space="preserve"> č. </w:t>
      </w:r>
      <w:r w:rsidRPr="006E5190">
        <w:t>200/1994</w:t>
      </w:r>
      <w:r w:rsidR="00D121FB" w:rsidRPr="006E5190">
        <w:t> Sb.</w:t>
      </w:r>
      <w:r w:rsidRPr="006E5190">
        <w:t>,</w:t>
      </w:r>
      <w:r w:rsidR="00D121FB" w:rsidRPr="006E5190">
        <w:t xml:space="preserve"> o </w:t>
      </w:r>
      <w:r w:rsidRPr="006E5190">
        <w:t>zeměměřictví</w:t>
      </w:r>
      <w:r w:rsidR="00D121FB" w:rsidRPr="006E5190">
        <w:t xml:space="preserve"> a </w:t>
      </w:r>
      <w:r w:rsidRPr="006E5190">
        <w:t>o změně</w:t>
      </w:r>
      <w:r w:rsidR="00D121FB" w:rsidRPr="006E5190">
        <w:t xml:space="preserve"> a </w:t>
      </w:r>
      <w:r w:rsidRPr="006E5190">
        <w:t>doplnění některých zákonů souvisejících</w:t>
      </w:r>
      <w:r w:rsidR="00D121FB" w:rsidRPr="006E5190">
        <w:t xml:space="preserve"> s </w:t>
      </w:r>
      <w:r w:rsidRPr="006E5190">
        <w:t>jeho zavedením, ve znění pozdějších předpisů</w:t>
      </w:r>
    </w:p>
    <w:p w14:paraId="3D304C58" w14:textId="0B62740B" w:rsidR="007E1008" w:rsidRPr="006E5190" w:rsidRDefault="007E1008" w:rsidP="007E1008">
      <w:pPr>
        <w:pStyle w:val="Odrky"/>
      </w:pPr>
      <w:r w:rsidRPr="006E5190">
        <w:t>zákon</w:t>
      </w:r>
      <w:r w:rsidR="00D121FB" w:rsidRPr="006E5190">
        <w:t xml:space="preserve"> č. </w:t>
      </w:r>
      <w:r w:rsidRPr="006E5190">
        <w:t>133/1985</w:t>
      </w:r>
      <w:r w:rsidR="00D121FB" w:rsidRPr="006E5190">
        <w:t> Sb.</w:t>
      </w:r>
      <w:r w:rsidRPr="006E5190">
        <w:t>,</w:t>
      </w:r>
      <w:r w:rsidR="00D121FB" w:rsidRPr="006E5190">
        <w:t xml:space="preserve"> o </w:t>
      </w:r>
      <w:r w:rsidRPr="006E5190">
        <w:t>požární ochraně, ve znění pozdějších předpisů</w:t>
      </w:r>
    </w:p>
    <w:p w14:paraId="36A8B743" w14:textId="646C7C0E" w:rsidR="007E1008" w:rsidRPr="006E5190" w:rsidRDefault="007E1008" w:rsidP="007E1008">
      <w:pPr>
        <w:pStyle w:val="Odrky"/>
      </w:pPr>
      <w:r w:rsidRPr="006E5190">
        <w:t>nařízení vlády</w:t>
      </w:r>
      <w:r w:rsidR="00D121FB" w:rsidRPr="006E5190">
        <w:t xml:space="preserve"> č. </w:t>
      </w:r>
      <w:r w:rsidRPr="006E5190">
        <w:t>194/2022</w:t>
      </w:r>
      <w:r w:rsidR="00D121FB" w:rsidRPr="006E5190">
        <w:t> Sb.</w:t>
      </w:r>
      <w:r w:rsidRPr="006E5190">
        <w:t>,</w:t>
      </w:r>
      <w:r w:rsidR="00D121FB" w:rsidRPr="006E5190">
        <w:t xml:space="preserve"> o </w:t>
      </w:r>
      <w:r w:rsidRPr="006E5190">
        <w:t>požadavcích na odbornou způsobilost</w:t>
      </w:r>
      <w:r w:rsidR="00D121FB" w:rsidRPr="006E5190">
        <w:t xml:space="preserve"> k </w:t>
      </w:r>
      <w:r w:rsidRPr="006E5190">
        <w:t>výkonu činnosti na elektrických zařízeních</w:t>
      </w:r>
      <w:r w:rsidR="00D121FB" w:rsidRPr="006E5190">
        <w:t xml:space="preserve"> a </w:t>
      </w:r>
      <w:r w:rsidRPr="006E5190">
        <w:t>na odbornou způsobilost</w:t>
      </w:r>
      <w:r w:rsidR="00D121FB" w:rsidRPr="006E5190">
        <w:t xml:space="preserve"> v </w:t>
      </w:r>
      <w:r w:rsidRPr="006E5190">
        <w:t>elektrotechnice, ve znění pozdějších předpisů</w:t>
      </w:r>
    </w:p>
    <w:p w14:paraId="597EF3FA" w14:textId="0E0E16C8" w:rsidR="007E1008" w:rsidRPr="006E5190" w:rsidRDefault="007E1008" w:rsidP="007E1008">
      <w:pPr>
        <w:pStyle w:val="Odrky"/>
      </w:pPr>
      <w:r w:rsidRPr="006E5190">
        <w:t>nařízení vlády</w:t>
      </w:r>
      <w:r w:rsidR="00D121FB" w:rsidRPr="006E5190">
        <w:t xml:space="preserve"> č. </w:t>
      </w:r>
      <w:r w:rsidRPr="006E5190">
        <w:t>190/2022</w:t>
      </w:r>
      <w:r w:rsidR="00D121FB" w:rsidRPr="006E5190">
        <w:t> Sb.</w:t>
      </w:r>
      <w:r w:rsidRPr="006E5190">
        <w:t>,</w:t>
      </w:r>
      <w:r w:rsidR="00D121FB" w:rsidRPr="006E5190">
        <w:t xml:space="preserve"> o </w:t>
      </w:r>
      <w:r w:rsidRPr="006E5190">
        <w:t>vyhrazených technických elektrických zařízeních</w:t>
      </w:r>
      <w:r w:rsidR="00D121FB" w:rsidRPr="006E5190">
        <w:t xml:space="preserve"> a </w:t>
      </w:r>
      <w:r w:rsidRPr="006E5190">
        <w:t>požadavcích na zajištění jejich bezpečnosti, ve znění pozdějších předpisů</w:t>
      </w:r>
    </w:p>
    <w:p w14:paraId="4160B483" w14:textId="4FE06984" w:rsidR="007E1008" w:rsidRPr="006E5190" w:rsidRDefault="007E1008" w:rsidP="007E1008">
      <w:pPr>
        <w:pStyle w:val="Odrky"/>
      </w:pPr>
      <w:r w:rsidRPr="006E5190">
        <w:t>nařízení vlády</w:t>
      </w:r>
      <w:r w:rsidR="00D121FB" w:rsidRPr="006E5190">
        <w:t xml:space="preserve"> č. </w:t>
      </w:r>
      <w:r w:rsidRPr="006E5190">
        <w:t>118/2016</w:t>
      </w:r>
      <w:r w:rsidR="00D121FB" w:rsidRPr="006E5190">
        <w:t> Sb.</w:t>
      </w:r>
      <w:r w:rsidRPr="006E5190">
        <w:t>,</w:t>
      </w:r>
      <w:r w:rsidR="00D121FB" w:rsidRPr="006E5190">
        <w:t xml:space="preserve"> o </w:t>
      </w:r>
      <w:r w:rsidRPr="006E5190">
        <w:t>posuzování shody elektrických zařízení určených pro používání</w:t>
      </w:r>
      <w:r w:rsidR="00D121FB" w:rsidRPr="006E5190">
        <w:t xml:space="preserve"> v </w:t>
      </w:r>
      <w:r w:rsidRPr="006E5190">
        <w:t>určitých mezích napětí při jejich dodávání na trh</w:t>
      </w:r>
    </w:p>
    <w:p w14:paraId="4C092723" w14:textId="6D2CC010" w:rsidR="007E1008" w:rsidRPr="006E5190" w:rsidRDefault="007E1008" w:rsidP="007E1008">
      <w:pPr>
        <w:pStyle w:val="Odrky"/>
      </w:pPr>
      <w:r w:rsidRPr="006E5190">
        <w:t>nařízení vlády</w:t>
      </w:r>
      <w:r w:rsidR="00D121FB" w:rsidRPr="006E5190">
        <w:t xml:space="preserve"> č. </w:t>
      </w:r>
      <w:r w:rsidRPr="006E5190">
        <w:t>117/2016</w:t>
      </w:r>
      <w:r w:rsidR="00D121FB" w:rsidRPr="006E5190">
        <w:t> Sb.</w:t>
      </w:r>
      <w:r w:rsidRPr="006E5190">
        <w:t>,</w:t>
      </w:r>
      <w:r w:rsidR="00D121FB" w:rsidRPr="006E5190">
        <w:t xml:space="preserve"> o </w:t>
      </w:r>
      <w:r w:rsidRPr="006E5190">
        <w:t>posuzování shody výrobků</w:t>
      </w:r>
      <w:r w:rsidR="00D121FB" w:rsidRPr="006E5190">
        <w:t xml:space="preserve"> z </w:t>
      </w:r>
      <w:r w:rsidRPr="006E5190">
        <w:t>hlediska elektromagnetické kompatibility při jejich dodávání na trh, ve znění pozdějších předpisů</w:t>
      </w:r>
    </w:p>
    <w:p w14:paraId="2C680578" w14:textId="4CC8BB94" w:rsidR="007E1008" w:rsidRPr="006E5190" w:rsidRDefault="007E1008" w:rsidP="007E1008">
      <w:pPr>
        <w:pStyle w:val="Odrky"/>
      </w:pPr>
      <w:r w:rsidRPr="006E5190">
        <w:t>nařízení vlády</w:t>
      </w:r>
      <w:r w:rsidR="00D121FB" w:rsidRPr="006E5190">
        <w:t xml:space="preserve"> č. </w:t>
      </w:r>
      <w:r w:rsidRPr="006E5190">
        <w:t>591/2006</w:t>
      </w:r>
      <w:r w:rsidR="00D121FB" w:rsidRPr="006E5190">
        <w:t> Sb.</w:t>
      </w:r>
      <w:r w:rsidRPr="006E5190">
        <w:t>,</w:t>
      </w:r>
      <w:r w:rsidR="00D121FB" w:rsidRPr="006E5190">
        <w:t xml:space="preserve"> o </w:t>
      </w:r>
      <w:r w:rsidRPr="006E5190">
        <w:t>bližších minimálních požadavcích na bezpečnost</w:t>
      </w:r>
      <w:r w:rsidR="00D121FB" w:rsidRPr="006E5190">
        <w:t xml:space="preserve"> a </w:t>
      </w:r>
      <w:r w:rsidRPr="006E5190">
        <w:t>ochranu zdraví při práci na staveništích, ve znění pozdějších předpisů</w:t>
      </w:r>
    </w:p>
    <w:p w14:paraId="33BAEAE3" w14:textId="45B197C8" w:rsidR="007E1008" w:rsidRPr="006E5190" w:rsidRDefault="007E1008" w:rsidP="007E1008">
      <w:pPr>
        <w:pStyle w:val="Odrky"/>
      </w:pPr>
      <w:r w:rsidRPr="006E5190">
        <w:lastRenderedPageBreak/>
        <w:t>vyhlášku</w:t>
      </w:r>
      <w:r w:rsidR="00D121FB" w:rsidRPr="006E5190">
        <w:t xml:space="preserve"> č. </w:t>
      </w:r>
      <w:r w:rsidRPr="006E5190">
        <w:t>246/2001</w:t>
      </w:r>
      <w:r w:rsidR="00D121FB" w:rsidRPr="006E5190">
        <w:t> Sb.</w:t>
      </w:r>
      <w:r w:rsidRPr="006E5190">
        <w:t>,</w:t>
      </w:r>
      <w:r w:rsidR="00D121FB" w:rsidRPr="006E5190">
        <w:t xml:space="preserve"> o </w:t>
      </w:r>
      <w:r w:rsidRPr="006E5190">
        <w:t>stanovení podmínek požární bezpečnosti</w:t>
      </w:r>
      <w:r w:rsidR="00D121FB" w:rsidRPr="006E5190">
        <w:t xml:space="preserve"> a </w:t>
      </w:r>
      <w:r w:rsidRPr="006E5190">
        <w:t>výkonu státního požárního dozoru (vyhláška</w:t>
      </w:r>
      <w:r w:rsidR="00D121FB" w:rsidRPr="006E5190">
        <w:t xml:space="preserve"> o </w:t>
      </w:r>
      <w:r w:rsidRPr="006E5190">
        <w:t>požární prevenci), ve znění pozdějších předpisů</w:t>
      </w:r>
    </w:p>
    <w:p w14:paraId="1EE52C8F" w14:textId="4FD01451" w:rsidR="007E1008" w:rsidRPr="006E5190" w:rsidRDefault="007E1008" w:rsidP="007E1008">
      <w:pPr>
        <w:pStyle w:val="Odrky"/>
      </w:pPr>
      <w:r w:rsidRPr="006E5190">
        <w:t>vyhlášku</w:t>
      </w:r>
      <w:r w:rsidR="00D121FB" w:rsidRPr="006E5190">
        <w:t xml:space="preserve"> č. </w:t>
      </w:r>
      <w:r w:rsidRPr="006E5190">
        <w:t>31/1995</w:t>
      </w:r>
      <w:r w:rsidR="00D121FB" w:rsidRPr="006E5190">
        <w:t> Sb.</w:t>
      </w:r>
      <w:r w:rsidRPr="006E5190">
        <w:t>, kterou se provádí zákon</w:t>
      </w:r>
      <w:r w:rsidR="00D121FB" w:rsidRPr="006E5190">
        <w:t xml:space="preserve"> č. </w:t>
      </w:r>
      <w:r w:rsidRPr="006E5190">
        <w:t>200/1994</w:t>
      </w:r>
      <w:r w:rsidR="00D121FB" w:rsidRPr="006E5190">
        <w:t> Sb.</w:t>
      </w:r>
      <w:r w:rsidRPr="006E5190">
        <w:t>,</w:t>
      </w:r>
      <w:r w:rsidR="00D121FB" w:rsidRPr="006E5190">
        <w:t xml:space="preserve"> o </w:t>
      </w:r>
      <w:r w:rsidRPr="006E5190">
        <w:t>zeměměřictví, ve znění pozdějších předpisů</w:t>
      </w:r>
    </w:p>
    <w:p w14:paraId="50BA7A6A" w14:textId="3BF52055" w:rsidR="007E1008" w:rsidRPr="006E5190" w:rsidRDefault="007E1008" w:rsidP="007E1008">
      <w:pPr>
        <w:pStyle w:val="Odrky"/>
      </w:pPr>
      <w:r w:rsidRPr="006E5190">
        <w:t>předpisy</w:t>
      </w:r>
      <w:r w:rsidR="00D121FB" w:rsidRPr="006E5190">
        <w:t xml:space="preserve"> k </w:t>
      </w:r>
      <w:r w:rsidRPr="006E5190">
        <w:t>zajištění bezpečnosti</w:t>
      </w:r>
      <w:r w:rsidR="00D121FB" w:rsidRPr="006E5190">
        <w:t xml:space="preserve"> a </w:t>
      </w:r>
      <w:r w:rsidRPr="006E5190">
        <w:t>ochrany zdraví při práci zhotovitele</w:t>
      </w:r>
      <w:r w:rsidR="00D121FB" w:rsidRPr="006E5190">
        <w:t xml:space="preserve"> a </w:t>
      </w:r>
      <w:r w:rsidRPr="006E5190">
        <w:t>provozovatele</w:t>
      </w:r>
    </w:p>
    <w:p w14:paraId="4BF9E8FF" w14:textId="77777777" w:rsidR="007E1008" w:rsidRPr="006E5190" w:rsidRDefault="007E1008" w:rsidP="007E1008">
      <w:pPr>
        <w:pStyle w:val="Nadpis2"/>
      </w:pPr>
      <w:bookmarkStart w:id="69" w:name="_Toc183689462"/>
      <w:r w:rsidRPr="006E5190">
        <w:t>Zásady ochrany životního prostředí</w:t>
      </w:r>
      <w:bookmarkEnd w:id="69"/>
    </w:p>
    <w:p w14:paraId="513A6A1A" w14:textId="04B220AA" w:rsidR="007E1008" w:rsidRPr="006E5190" w:rsidRDefault="007E1008" w:rsidP="007E1008">
      <w:pPr>
        <w:pStyle w:val="Pedobjektem"/>
      </w:pPr>
      <w:r w:rsidRPr="006E5190">
        <w:t>Elektroinstalace jsou navrženy tak, aby neohrožovaly životní prostředí. Během elektroinstalačních prací</w:t>
      </w:r>
      <w:r w:rsidR="00D121FB" w:rsidRPr="006E5190">
        <w:t xml:space="preserve"> a </w:t>
      </w:r>
      <w:r w:rsidRPr="006E5190">
        <w:t>při následném provozu, obsluze</w:t>
      </w:r>
      <w:r w:rsidR="00D121FB" w:rsidRPr="006E5190">
        <w:t xml:space="preserve"> a </w:t>
      </w:r>
      <w:r w:rsidRPr="006E5190">
        <w:t>údržbě zařízení je nutno dodržovat zejména:</w:t>
      </w:r>
    </w:p>
    <w:p w14:paraId="6C276259" w14:textId="4E58FA29" w:rsidR="007E1008" w:rsidRPr="006E5190" w:rsidRDefault="007E1008" w:rsidP="007E1008">
      <w:pPr>
        <w:pStyle w:val="Odrky"/>
      </w:pPr>
      <w:r w:rsidRPr="006E5190">
        <w:t>zákon</w:t>
      </w:r>
      <w:r w:rsidR="00D121FB" w:rsidRPr="006E5190">
        <w:t xml:space="preserve"> č. </w:t>
      </w:r>
      <w:r w:rsidRPr="006E5190">
        <w:t>541/2020</w:t>
      </w:r>
      <w:r w:rsidR="00D121FB" w:rsidRPr="006E5190">
        <w:t> Sb.</w:t>
      </w:r>
      <w:r w:rsidRPr="006E5190">
        <w:t>,</w:t>
      </w:r>
      <w:r w:rsidR="00D121FB" w:rsidRPr="006E5190">
        <w:t xml:space="preserve"> o </w:t>
      </w:r>
      <w:r w:rsidRPr="006E5190">
        <w:t>odpadech, ve znění pozdějších předpisů</w:t>
      </w:r>
    </w:p>
    <w:p w14:paraId="78ED673D" w14:textId="53C561E0" w:rsidR="007E1008" w:rsidRPr="006E5190" w:rsidRDefault="007E1008" w:rsidP="007E1008">
      <w:pPr>
        <w:pStyle w:val="Odrky"/>
      </w:pPr>
      <w:r w:rsidRPr="006E5190">
        <w:t>zákon</w:t>
      </w:r>
      <w:r w:rsidR="00D121FB" w:rsidRPr="006E5190">
        <w:t xml:space="preserve"> č. </w:t>
      </w:r>
      <w:r w:rsidRPr="006E5190">
        <w:t>477/2001</w:t>
      </w:r>
      <w:r w:rsidR="00D121FB" w:rsidRPr="006E5190">
        <w:t> Sb.</w:t>
      </w:r>
      <w:r w:rsidRPr="006E5190">
        <w:t>,</w:t>
      </w:r>
      <w:r w:rsidR="00D121FB" w:rsidRPr="006E5190">
        <w:t xml:space="preserve"> o </w:t>
      </w:r>
      <w:r w:rsidRPr="006E5190">
        <w:t>obalech, ve znění pozdějších předpisů</w:t>
      </w:r>
    </w:p>
    <w:p w14:paraId="4CDD49DF" w14:textId="7E2EE8A6" w:rsidR="007E1008" w:rsidRPr="006E5190" w:rsidRDefault="007E1008" w:rsidP="007E1008">
      <w:pPr>
        <w:pStyle w:val="Odrky"/>
      </w:pPr>
      <w:r w:rsidRPr="006E5190">
        <w:t>zákon</w:t>
      </w:r>
      <w:r w:rsidR="00D121FB" w:rsidRPr="006E5190">
        <w:t xml:space="preserve"> č. </w:t>
      </w:r>
      <w:r w:rsidRPr="006E5190">
        <w:t>334/1992</w:t>
      </w:r>
      <w:r w:rsidR="00D121FB" w:rsidRPr="006E5190">
        <w:t> Sb.</w:t>
      </w:r>
      <w:r w:rsidRPr="006E5190">
        <w:t>,</w:t>
      </w:r>
      <w:r w:rsidR="00D121FB" w:rsidRPr="006E5190">
        <w:t xml:space="preserve"> o </w:t>
      </w:r>
      <w:r w:rsidRPr="006E5190">
        <w:t>ochraně zemědělského půdního fondu, ve znění pozdějších předpisů</w:t>
      </w:r>
    </w:p>
    <w:p w14:paraId="0B388508" w14:textId="6CEBDE37" w:rsidR="007E1008" w:rsidRPr="006E5190" w:rsidRDefault="007E1008" w:rsidP="007E1008">
      <w:pPr>
        <w:pStyle w:val="Odrky"/>
      </w:pPr>
      <w:r w:rsidRPr="006E5190">
        <w:t>zákon</w:t>
      </w:r>
      <w:r w:rsidR="00D121FB" w:rsidRPr="006E5190">
        <w:t xml:space="preserve"> č. </w:t>
      </w:r>
      <w:r w:rsidRPr="006E5190">
        <w:t>114/1992</w:t>
      </w:r>
      <w:r w:rsidR="00D121FB" w:rsidRPr="006E5190">
        <w:t> Sb.</w:t>
      </w:r>
      <w:r w:rsidRPr="006E5190">
        <w:t>,</w:t>
      </w:r>
      <w:r w:rsidR="00D121FB" w:rsidRPr="006E5190">
        <w:t xml:space="preserve"> o </w:t>
      </w:r>
      <w:r w:rsidRPr="006E5190">
        <w:t>ochraně přírody</w:t>
      </w:r>
      <w:r w:rsidR="00D121FB" w:rsidRPr="006E5190">
        <w:t xml:space="preserve"> a </w:t>
      </w:r>
      <w:r w:rsidRPr="006E5190">
        <w:t>krajiny, ve znění pozdějších předpisů</w:t>
      </w:r>
    </w:p>
    <w:p w14:paraId="440E5A13" w14:textId="564446F1" w:rsidR="007E1008" w:rsidRPr="006E5190" w:rsidRDefault="007E1008" w:rsidP="007E1008">
      <w:pPr>
        <w:pStyle w:val="Odrky"/>
      </w:pPr>
      <w:r w:rsidRPr="006E5190">
        <w:t>zákon</w:t>
      </w:r>
      <w:r w:rsidR="00D121FB" w:rsidRPr="006E5190">
        <w:t xml:space="preserve"> č. </w:t>
      </w:r>
      <w:r w:rsidRPr="006E5190">
        <w:t>17/1992</w:t>
      </w:r>
      <w:r w:rsidR="00D121FB" w:rsidRPr="006E5190">
        <w:t> Sb.</w:t>
      </w:r>
      <w:r w:rsidRPr="006E5190">
        <w:t>,</w:t>
      </w:r>
      <w:r w:rsidR="00D121FB" w:rsidRPr="006E5190">
        <w:t xml:space="preserve"> o </w:t>
      </w:r>
      <w:r w:rsidRPr="006E5190">
        <w:t>životním prostředí, ve znění pozdějších předpisů</w:t>
      </w:r>
    </w:p>
    <w:p w14:paraId="72EE33F5" w14:textId="2C283476" w:rsidR="007E1008" w:rsidRPr="006E5190" w:rsidRDefault="007E1008" w:rsidP="007E1008">
      <w:pPr>
        <w:pStyle w:val="Odrky"/>
      </w:pPr>
      <w:r w:rsidRPr="006E5190">
        <w:t>vyhlášku</w:t>
      </w:r>
      <w:r w:rsidR="00D121FB" w:rsidRPr="006E5190">
        <w:t xml:space="preserve"> č. </w:t>
      </w:r>
      <w:r w:rsidRPr="006E5190">
        <w:t>273/2021</w:t>
      </w:r>
      <w:r w:rsidR="00D121FB" w:rsidRPr="006E5190">
        <w:t> Sb.</w:t>
      </w:r>
      <w:r w:rsidRPr="006E5190">
        <w:t>,</w:t>
      </w:r>
      <w:r w:rsidR="00D121FB" w:rsidRPr="006E5190">
        <w:t xml:space="preserve"> o </w:t>
      </w:r>
      <w:r w:rsidRPr="006E5190">
        <w:t>podrobnostech nakládání</w:t>
      </w:r>
      <w:r w:rsidR="00D121FB" w:rsidRPr="006E5190">
        <w:t xml:space="preserve"> s </w:t>
      </w:r>
      <w:r w:rsidRPr="006E5190">
        <w:t>odpady, ve znění pozdějších předpisů</w:t>
      </w:r>
    </w:p>
    <w:p w14:paraId="03688417" w14:textId="0E15A206" w:rsidR="007E1008" w:rsidRPr="006E5190" w:rsidRDefault="007E1008" w:rsidP="007E1008">
      <w:pPr>
        <w:pStyle w:val="Odrky"/>
      </w:pPr>
      <w:r w:rsidRPr="006E5190">
        <w:t>vyhlášku</w:t>
      </w:r>
      <w:r w:rsidR="00D121FB" w:rsidRPr="006E5190">
        <w:t xml:space="preserve"> č. </w:t>
      </w:r>
      <w:r w:rsidRPr="006E5190">
        <w:t>8/2021</w:t>
      </w:r>
      <w:r w:rsidR="00D121FB" w:rsidRPr="006E5190">
        <w:t> Sb.</w:t>
      </w:r>
      <w:r w:rsidRPr="006E5190">
        <w:t>,</w:t>
      </w:r>
      <w:r w:rsidR="00D121FB" w:rsidRPr="006E5190">
        <w:t xml:space="preserve"> o </w:t>
      </w:r>
      <w:r w:rsidRPr="006E5190">
        <w:t>Katalogu odpadů</w:t>
      </w:r>
      <w:r w:rsidR="00D121FB" w:rsidRPr="006E5190">
        <w:t xml:space="preserve"> a </w:t>
      </w:r>
      <w:r w:rsidRPr="006E5190">
        <w:t>posuzování vlastností odpadů (Katalog odpadů), ve znění pozdějších předpisů</w:t>
      </w:r>
    </w:p>
    <w:p w14:paraId="07583C8B" w14:textId="77777777" w:rsidR="002501FD" w:rsidRPr="006E5190" w:rsidRDefault="002501FD" w:rsidP="002501FD">
      <w:pPr>
        <w:pStyle w:val="Odrky"/>
        <w:numPr>
          <w:ilvl w:val="0"/>
          <w:numId w:val="0"/>
        </w:numPr>
        <w:ind w:left="284" w:hanging="284"/>
      </w:pPr>
    </w:p>
    <w:p w14:paraId="1D67A459" w14:textId="2C189E55" w:rsidR="002501FD" w:rsidRPr="006E5190" w:rsidRDefault="002501FD">
      <w:pPr>
        <w:spacing w:after="200" w:line="276" w:lineRule="auto"/>
        <w:contextualSpacing w:val="0"/>
        <w:jc w:val="left"/>
      </w:pPr>
      <w:r w:rsidRPr="006E5190">
        <w:br w:type="page"/>
      </w:r>
    </w:p>
    <w:p w14:paraId="5F753BA6" w14:textId="76374C22" w:rsidR="001818B1" w:rsidRPr="006E5190" w:rsidRDefault="007A5B81" w:rsidP="00A73E6E">
      <w:pPr>
        <w:pStyle w:val="Nadpis1"/>
      </w:pPr>
      <w:bookmarkStart w:id="70" w:name="_Toc183689463"/>
      <w:r w:rsidRPr="006E5190">
        <w:rPr>
          <w:caps w:val="0"/>
        </w:rPr>
        <w:lastRenderedPageBreak/>
        <w:t>ZÁVĚR</w:t>
      </w:r>
      <w:bookmarkEnd w:id="70"/>
    </w:p>
    <w:p w14:paraId="391BE3A4" w14:textId="77777777" w:rsidR="007C0FED" w:rsidRPr="006E5190" w:rsidRDefault="007C0FED" w:rsidP="007C0FED">
      <w:r w:rsidRPr="006E5190">
        <w:t>Tato dokumentace nenahrazuje dodavatelskou dokumentaci. Dodavatel musí před zahájením realizace</w:t>
      </w:r>
    </w:p>
    <w:p w14:paraId="7DF8ED8E" w14:textId="31EFB56A" w:rsidR="007C0FED" w:rsidRPr="006E5190" w:rsidRDefault="007C0FED" w:rsidP="007C0FED">
      <w:r w:rsidRPr="006E5190">
        <w:t>provést kontrolu této PD, tzn. ověřit</w:t>
      </w:r>
      <w:r w:rsidR="006309EB" w:rsidRPr="006E5190">
        <w:t>,</w:t>
      </w:r>
      <w:r w:rsidRPr="006E5190">
        <w:t xml:space="preserve"> zda aktuální stav na stavbě odpovídá této projektové dokumentaci,</w:t>
      </w:r>
    </w:p>
    <w:p w14:paraId="51BE5EC4" w14:textId="77777777" w:rsidR="007C0FED" w:rsidRPr="006E5190" w:rsidRDefault="007C0FED" w:rsidP="007C0FED">
      <w:r w:rsidRPr="006E5190">
        <w:t>zejména technické zprávě, výkresové části a výkazu výměr. Na pozdější rozpory nebude brán zřetel v</w:t>
      </w:r>
    </w:p>
    <w:p w14:paraId="0F465A8D" w14:textId="77777777" w:rsidR="007C0FED" w:rsidRPr="006E5190" w:rsidRDefault="007C0FED" w:rsidP="007C0FED">
      <w:r w:rsidRPr="006E5190">
        <w:t>případě, že je dodavatel mohl nebo měl na základě svých technických a odborných znalostí vědět či</w:t>
      </w:r>
    </w:p>
    <w:p w14:paraId="190C826E" w14:textId="77777777" w:rsidR="007C0FED" w:rsidRPr="006E5190" w:rsidRDefault="007C0FED" w:rsidP="007C0FED">
      <w:r w:rsidRPr="006E5190">
        <w:t>předpokládat.</w:t>
      </w:r>
    </w:p>
    <w:p w14:paraId="0FF47A13" w14:textId="77777777" w:rsidR="007C0FED" w:rsidRPr="006E5190" w:rsidRDefault="007C0FED" w:rsidP="007C0FED">
      <w:r w:rsidRPr="006E5190">
        <w:t>Soupis materiálu (výkaz výměr), který je součástí této tendrové dokumentace, musí být uvažován</w:t>
      </w:r>
    </w:p>
    <w:p w14:paraId="30FBE2A6" w14:textId="77777777" w:rsidR="007C0FED" w:rsidRPr="006E5190" w:rsidRDefault="007C0FED" w:rsidP="007C0FED">
      <w:r w:rsidRPr="006E5190">
        <w:t>pouze jako pomocný podkladový materiál, popisy v něm uvedené jsou obecné.</w:t>
      </w:r>
    </w:p>
    <w:p w14:paraId="4A32D98A" w14:textId="77777777" w:rsidR="007C0FED" w:rsidRPr="006E5190" w:rsidRDefault="007C0FED" w:rsidP="007C0FED">
      <w:r w:rsidRPr="006E5190">
        <w:t>Dodávka akce se předpokládá včetně kompletní montáže, dopravy, vnitro staveništní manipulace,</w:t>
      </w:r>
    </w:p>
    <w:p w14:paraId="1BD057CE" w14:textId="77777777" w:rsidR="007C0FED" w:rsidRPr="006E5190" w:rsidRDefault="007C0FED" w:rsidP="007C0FED">
      <w:r w:rsidRPr="006E5190">
        <w:t>veškerého souvisejícího doplňkového, podružného a montážního materiálu tak, aby celé zařízení bylo</w:t>
      </w:r>
    </w:p>
    <w:p w14:paraId="22C5370E" w14:textId="77777777" w:rsidR="007C0FED" w:rsidRPr="006E5190" w:rsidRDefault="007C0FED" w:rsidP="007C0FED">
      <w:r w:rsidRPr="006E5190">
        <w:t>funkční a splňovalo všechny předpisy, které se na ně vztahují. Povinností dodavatele je překontrolovat</w:t>
      </w:r>
    </w:p>
    <w:p w14:paraId="184A14EB" w14:textId="65A74922" w:rsidR="007C0FED" w:rsidRPr="007C0FED" w:rsidRDefault="007C0FED" w:rsidP="007C0FED">
      <w:r w:rsidRPr="006E5190">
        <w:t>specifikaci materiálu a dodat systém jako komplet. Dodavatel ručí za komplexnost a funkčnost dodávky.</w:t>
      </w:r>
      <w:r w:rsidR="002501FD" w:rsidRPr="006E5190">
        <w:t xml:space="preserve"> Veškeré práce budou provedeny úhledně, řádně a kvalitně řemeslným způsobem.</w:t>
      </w:r>
    </w:p>
    <w:sectPr w:rsidR="007C0FED" w:rsidRPr="007C0FED" w:rsidSect="007978A0">
      <w:headerReference w:type="default" r:id="rId10"/>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0363E" w14:textId="77777777" w:rsidR="003F1A05" w:rsidRDefault="003F1A05" w:rsidP="00024ADE">
      <w:pPr>
        <w:spacing w:after="0"/>
      </w:pPr>
      <w:r>
        <w:separator/>
      </w:r>
    </w:p>
  </w:endnote>
  <w:endnote w:type="continuationSeparator" w:id="0">
    <w:p w14:paraId="1126FE4E" w14:textId="77777777" w:rsidR="003F1A05" w:rsidRDefault="003F1A05"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A4D7D" w14:textId="77777777" w:rsidR="003F1A05" w:rsidRDefault="003F1A05" w:rsidP="00024ADE">
      <w:pPr>
        <w:spacing w:after="0"/>
      </w:pPr>
      <w:r>
        <w:separator/>
      </w:r>
    </w:p>
  </w:footnote>
  <w:footnote w:type="continuationSeparator" w:id="0">
    <w:p w14:paraId="1DEA33DC" w14:textId="77777777" w:rsidR="003F1A05" w:rsidRDefault="003F1A05" w:rsidP="00024A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8" w:name="OLE_LINK2"/>
          <w:bookmarkStart w:id="9" w:name="OLE_LINK3"/>
          <w:bookmarkStart w:id="10"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353008726"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66568213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Default="00623A07"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4947C1D6" w:rsidR="00623A07" w:rsidRPr="00031FE6" w:rsidRDefault="00623A07" w:rsidP="00623A07">
          <w:pPr>
            <w:pStyle w:val="Zhlav"/>
            <w:jc w:val="right"/>
            <w:rPr>
              <w:b/>
              <w:snapToGrid w:val="0"/>
            </w:rPr>
          </w:pPr>
          <w:r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0B53AF3E"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1E34B0">
            <w:rPr>
              <w:b/>
              <w:noProof/>
              <w:sz w:val="18"/>
              <w:szCs w:val="18"/>
            </w:rPr>
            <w:t>září 2025</w:t>
          </w:r>
          <w:r>
            <w:rPr>
              <w:b/>
              <w:sz w:val="18"/>
              <w:szCs w:val="18"/>
            </w:rPr>
            <w:fldChar w:fldCharType="end"/>
          </w:r>
        </w:p>
      </w:tc>
    </w:tr>
    <w:bookmarkEnd w:id="8"/>
    <w:bookmarkEnd w:id="9"/>
    <w:bookmarkEnd w:id="10"/>
  </w:tbl>
  <w:p w14:paraId="193E0AD3" w14:textId="77777777" w:rsidR="00623A07" w:rsidRDefault="00623A07" w:rsidP="00623A07">
    <w:pPr>
      <w:pStyle w:val="Zhlav"/>
    </w:pPr>
  </w:p>
  <w:p w14:paraId="25313439" w14:textId="77777777" w:rsidR="00623A07" w:rsidRDefault="00623A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09318E" w14:paraId="5CE8FB8D" w14:textId="77777777" w:rsidTr="006822A6">
      <w:trPr>
        <w:trHeight w:val="558"/>
      </w:trPr>
      <w:tc>
        <w:tcPr>
          <w:tcW w:w="1985" w:type="dxa"/>
          <w:vMerge w:val="restart"/>
          <w:vAlign w:val="center"/>
        </w:tcPr>
        <w:p w14:paraId="0B0F1615" w14:textId="77777777" w:rsidR="0009318E" w:rsidRPr="00706719" w:rsidRDefault="0009318E" w:rsidP="00623A07">
          <w:pPr>
            <w:pStyle w:val="Zhlav"/>
            <w:rPr>
              <w:sz w:val="16"/>
              <w:szCs w:val="16"/>
            </w:rPr>
          </w:pPr>
          <w:r>
            <w:rPr>
              <w:noProof/>
              <w:sz w:val="16"/>
              <w:szCs w:val="16"/>
            </w:rPr>
            <w:drawing>
              <wp:anchor distT="0" distB="0" distL="114300" distR="114300" simplePos="0" relativeHeight="251661312" behindDoc="0" locked="0" layoutInCell="1" allowOverlap="1" wp14:anchorId="41DEEDCE" wp14:editId="2055BFFF">
                <wp:simplePos x="0" y="0"/>
                <wp:positionH relativeFrom="margin">
                  <wp:posOffset>2540</wp:posOffset>
                </wp:positionH>
                <wp:positionV relativeFrom="margin">
                  <wp:posOffset>24765</wp:posOffset>
                </wp:positionV>
                <wp:extent cx="1170940" cy="184150"/>
                <wp:effectExtent l="0" t="0" r="0" b="6350"/>
                <wp:wrapSquare wrapText="bothSides"/>
                <wp:docPr id="1775032165"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5CCEE1A1" w14:textId="77777777" w:rsidR="0009318E" w:rsidRPr="00A87E82" w:rsidRDefault="0009318E" w:rsidP="00623A07">
          <w:pPr>
            <w:jc w:val="center"/>
          </w:pPr>
          <w:r>
            <w:rPr>
              <w:noProof/>
            </w:rPr>
            <w:drawing>
              <wp:inline distT="0" distB="0" distL="0" distR="0" wp14:anchorId="14B34A0B" wp14:editId="3D2C4883">
                <wp:extent cx="546100" cy="539115"/>
                <wp:effectExtent l="0" t="0" r="6350" b="0"/>
                <wp:docPr id="111234656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07B2D650" w14:textId="77777777" w:rsidR="0009318E" w:rsidRPr="00901067" w:rsidRDefault="0009318E" w:rsidP="00623A07">
          <w:pPr>
            <w:pStyle w:val="Zhlav"/>
            <w:jc w:val="center"/>
            <w:rPr>
              <w:b/>
              <w:caps/>
              <w:sz w:val="24"/>
            </w:rPr>
          </w:pPr>
          <w:r w:rsidRPr="00270CE0">
            <w:rPr>
              <w:b/>
              <w:sz w:val="26"/>
              <w:szCs w:val="26"/>
            </w:rPr>
            <w:t>TECHNICKÁ ZPRÁVA</w:t>
          </w:r>
        </w:p>
      </w:tc>
      <w:tc>
        <w:tcPr>
          <w:tcW w:w="2410" w:type="dxa"/>
          <w:vAlign w:val="center"/>
        </w:tcPr>
        <w:p w14:paraId="72D47DBF" w14:textId="77777777" w:rsidR="0009318E" w:rsidRDefault="0009318E"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09318E" w14:paraId="456300F9" w14:textId="77777777" w:rsidTr="006822A6">
      <w:trPr>
        <w:trHeight w:val="567"/>
      </w:trPr>
      <w:tc>
        <w:tcPr>
          <w:tcW w:w="1985" w:type="dxa"/>
          <w:vMerge/>
          <w:vAlign w:val="center"/>
        </w:tcPr>
        <w:p w14:paraId="7107311A" w14:textId="77777777" w:rsidR="0009318E" w:rsidRDefault="0009318E" w:rsidP="00623A07">
          <w:pPr>
            <w:pStyle w:val="Zhlav"/>
            <w:jc w:val="center"/>
            <w:rPr>
              <w:b/>
            </w:rPr>
          </w:pPr>
        </w:p>
      </w:tc>
      <w:tc>
        <w:tcPr>
          <w:tcW w:w="6095" w:type="dxa"/>
          <w:vMerge/>
          <w:tcBorders>
            <w:bottom w:val="single" w:sz="4" w:space="0" w:color="auto"/>
          </w:tcBorders>
          <w:vAlign w:val="center"/>
        </w:tcPr>
        <w:p w14:paraId="3BF3AD54" w14:textId="77777777" w:rsidR="0009318E" w:rsidRDefault="0009318E" w:rsidP="00623A07">
          <w:pPr>
            <w:pStyle w:val="Zhlav"/>
            <w:jc w:val="center"/>
            <w:rPr>
              <w:b/>
            </w:rPr>
          </w:pPr>
        </w:p>
      </w:tc>
      <w:tc>
        <w:tcPr>
          <w:tcW w:w="2410" w:type="dxa"/>
          <w:vAlign w:val="center"/>
        </w:tcPr>
        <w:p w14:paraId="0E4D4529" w14:textId="77777777" w:rsidR="0009318E" w:rsidRPr="00031FE6" w:rsidRDefault="0009318E" w:rsidP="00623A07">
          <w:pPr>
            <w:pStyle w:val="Zhlav"/>
            <w:jc w:val="right"/>
            <w:rPr>
              <w:b/>
              <w:snapToGrid w:val="0"/>
            </w:rPr>
          </w:pPr>
          <w:r w:rsidRPr="00270CE0">
            <w:rPr>
              <w:b/>
              <w:snapToGrid w:val="0"/>
            </w:rPr>
            <w:t>01</w:t>
          </w:r>
        </w:p>
      </w:tc>
    </w:tr>
    <w:tr w:rsidR="0009318E" w14:paraId="53A1B254" w14:textId="77777777" w:rsidTr="006822A6">
      <w:trPr>
        <w:trHeight w:val="262"/>
      </w:trPr>
      <w:tc>
        <w:tcPr>
          <w:tcW w:w="1985" w:type="dxa"/>
          <w:vMerge/>
          <w:tcBorders>
            <w:bottom w:val="single" w:sz="4" w:space="0" w:color="auto"/>
          </w:tcBorders>
          <w:vAlign w:val="center"/>
        </w:tcPr>
        <w:p w14:paraId="02292A73" w14:textId="77777777" w:rsidR="0009318E" w:rsidRDefault="0009318E" w:rsidP="00623A07">
          <w:pPr>
            <w:pStyle w:val="Zhlav"/>
            <w:jc w:val="center"/>
            <w:rPr>
              <w:b/>
            </w:rPr>
          </w:pPr>
        </w:p>
      </w:tc>
      <w:tc>
        <w:tcPr>
          <w:tcW w:w="8505" w:type="dxa"/>
          <w:gridSpan w:val="2"/>
          <w:tcBorders>
            <w:bottom w:val="single" w:sz="4" w:space="0" w:color="auto"/>
          </w:tcBorders>
          <w:vAlign w:val="center"/>
        </w:tcPr>
        <w:p w14:paraId="004E3707" w14:textId="2F899EE1" w:rsidR="0009318E" w:rsidRPr="00500E16" w:rsidRDefault="0009318E" w:rsidP="00623A07">
          <w:pPr>
            <w:pStyle w:val="Zhlav"/>
            <w:rPr>
              <w:b/>
              <w:sz w:val="18"/>
              <w:szCs w:val="18"/>
            </w:rPr>
          </w:pPr>
          <w:r>
            <w:rPr>
              <w:b/>
              <w:sz w:val="18"/>
              <w:szCs w:val="18"/>
            </w:rPr>
            <w:t xml:space="preserve">Zakázka: </w:t>
          </w:r>
          <w:r w:rsidRPr="00270CE0">
            <w:rPr>
              <w:b/>
              <w:sz w:val="18"/>
              <w:szCs w:val="18"/>
            </w:rPr>
            <w:t>Z0</w:t>
          </w:r>
          <w:r>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1E34B0">
            <w:rPr>
              <w:b/>
              <w:noProof/>
              <w:sz w:val="18"/>
              <w:szCs w:val="18"/>
            </w:rPr>
            <w:t>září 2025</w:t>
          </w:r>
          <w:r>
            <w:rPr>
              <w:b/>
              <w:sz w:val="18"/>
              <w:szCs w:val="18"/>
            </w:rPr>
            <w:fldChar w:fldCharType="end"/>
          </w:r>
        </w:p>
      </w:tc>
    </w:tr>
  </w:tbl>
  <w:p w14:paraId="7D43267C" w14:textId="77777777" w:rsidR="0009318E" w:rsidRDefault="0009318E" w:rsidP="00623A07">
    <w:pPr>
      <w:pStyle w:val="Zhlav"/>
    </w:pPr>
  </w:p>
  <w:p w14:paraId="14285B29" w14:textId="77777777" w:rsidR="0009318E" w:rsidRDefault="000931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4E3813"/>
    <w:multiLevelType w:val="hybridMultilevel"/>
    <w:tmpl w:val="49209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0CE13ED"/>
    <w:multiLevelType w:val="multilevel"/>
    <w:tmpl w:val="4D74D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EE3640"/>
    <w:multiLevelType w:val="multilevel"/>
    <w:tmpl w:val="EAEC1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2B17CE"/>
    <w:multiLevelType w:val="multilevel"/>
    <w:tmpl w:val="38183F2C"/>
    <w:lvl w:ilvl="0">
      <w:start w:val="1"/>
      <w:numFmt w:val="decimal"/>
      <w:pStyle w:val="Mjnadpis01"/>
      <w:lvlText w:val="%1."/>
      <w:lvlJc w:val="left"/>
      <w:pPr>
        <w:tabs>
          <w:tab w:val="num" w:pos="360"/>
        </w:tabs>
        <w:ind w:left="360" w:hanging="360"/>
      </w:pPr>
      <w:rPr>
        <w:rFonts w:hint="default"/>
      </w:rPr>
    </w:lvl>
    <w:lvl w:ilvl="1">
      <w:start w:val="1"/>
      <w:numFmt w:val="decimal"/>
      <w:pStyle w:val="Mjnadpis02"/>
      <w:lvlText w:val="%1.%2."/>
      <w:lvlJc w:val="left"/>
      <w:pPr>
        <w:tabs>
          <w:tab w:val="num" w:pos="792"/>
        </w:tabs>
        <w:ind w:left="792" w:hanging="432"/>
      </w:pPr>
      <w:rPr>
        <w:rFonts w:hint="default"/>
      </w:rPr>
    </w:lvl>
    <w:lvl w:ilvl="2">
      <w:start w:val="1"/>
      <w:numFmt w:val="decimal"/>
      <w:pStyle w:val="Mjnadpis03"/>
      <w:lvlText w:val="%1.%2.%3."/>
      <w:lvlJc w:val="left"/>
      <w:pPr>
        <w:tabs>
          <w:tab w:val="num" w:pos="1440"/>
        </w:tabs>
        <w:ind w:left="1224" w:hanging="504"/>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8036D4F"/>
    <w:multiLevelType w:val="multilevel"/>
    <w:tmpl w:val="8F181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52059227">
    <w:abstractNumId w:val="1"/>
  </w:num>
  <w:num w:numId="2" w16cid:durableId="1801680976">
    <w:abstractNumId w:val="2"/>
  </w:num>
  <w:num w:numId="3" w16cid:durableId="215896471">
    <w:abstractNumId w:val="4"/>
  </w:num>
  <w:num w:numId="4" w16cid:durableId="1611738770">
    <w:abstractNumId w:val="0"/>
  </w:num>
  <w:num w:numId="5" w16cid:durableId="181015981">
    <w:abstractNumId w:val="7"/>
  </w:num>
  <w:num w:numId="6" w16cid:durableId="1094017662">
    <w:abstractNumId w:val="6"/>
  </w:num>
  <w:num w:numId="7" w16cid:durableId="37166944">
    <w:abstractNumId w:val="5"/>
  </w:num>
  <w:num w:numId="8" w16cid:durableId="1161314247">
    <w:abstractNumId w:val="8"/>
  </w:num>
  <w:num w:numId="9" w16cid:durableId="1709141948">
    <w:abstractNumId w:val="3"/>
  </w:num>
  <w:num w:numId="10" w16cid:durableId="821122153">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 Juřena">
    <w15:presenceInfo w15:providerId="AD" w15:userId="S::jur357@vsb.cz::4a49b366-255d-4b95-9f4b-99f3e2d45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0B07"/>
    <w:rsid w:val="00001D59"/>
    <w:rsid w:val="00002383"/>
    <w:rsid w:val="00003038"/>
    <w:rsid w:val="00003F52"/>
    <w:rsid w:val="00004E11"/>
    <w:rsid w:val="000053BC"/>
    <w:rsid w:val="000063B8"/>
    <w:rsid w:val="0000677D"/>
    <w:rsid w:val="00006A7A"/>
    <w:rsid w:val="00006A97"/>
    <w:rsid w:val="000073BF"/>
    <w:rsid w:val="00011639"/>
    <w:rsid w:val="000122FF"/>
    <w:rsid w:val="000128AE"/>
    <w:rsid w:val="00013783"/>
    <w:rsid w:val="00013B6A"/>
    <w:rsid w:val="00014639"/>
    <w:rsid w:val="000149E8"/>
    <w:rsid w:val="0001516E"/>
    <w:rsid w:val="0001548C"/>
    <w:rsid w:val="00015944"/>
    <w:rsid w:val="00016673"/>
    <w:rsid w:val="00016E4A"/>
    <w:rsid w:val="0001776A"/>
    <w:rsid w:val="00021622"/>
    <w:rsid w:val="00021FF3"/>
    <w:rsid w:val="00022C89"/>
    <w:rsid w:val="000236EF"/>
    <w:rsid w:val="00024ADE"/>
    <w:rsid w:val="000253BD"/>
    <w:rsid w:val="00026312"/>
    <w:rsid w:val="0002766B"/>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3F3"/>
    <w:rsid w:val="000444F5"/>
    <w:rsid w:val="00044504"/>
    <w:rsid w:val="000445D0"/>
    <w:rsid w:val="00046A04"/>
    <w:rsid w:val="00047192"/>
    <w:rsid w:val="000479F5"/>
    <w:rsid w:val="00047F4B"/>
    <w:rsid w:val="00050073"/>
    <w:rsid w:val="000510A2"/>
    <w:rsid w:val="000513FF"/>
    <w:rsid w:val="000526B8"/>
    <w:rsid w:val="00053140"/>
    <w:rsid w:val="00053321"/>
    <w:rsid w:val="00053D59"/>
    <w:rsid w:val="00054A2E"/>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318E"/>
    <w:rsid w:val="00093794"/>
    <w:rsid w:val="0009432F"/>
    <w:rsid w:val="00094403"/>
    <w:rsid w:val="000949E1"/>
    <w:rsid w:val="00094CBB"/>
    <w:rsid w:val="000950F3"/>
    <w:rsid w:val="000965F1"/>
    <w:rsid w:val="0009664F"/>
    <w:rsid w:val="0009678D"/>
    <w:rsid w:val="000970D3"/>
    <w:rsid w:val="0009735E"/>
    <w:rsid w:val="000975F5"/>
    <w:rsid w:val="00097A8D"/>
    <w:rsid w:val="000A0178"/>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1C4E"/>
    <w:rsid w:val="000B345E"/>
    <w:rsid w:val="000B374D"/>
    <w:rsid w:val="000B3A73"/>
    <w:rsid w:val="000B45CD"/>
    <w:rsid w:val="000B7EAB"/>
    <w:rsid w:val="000C04D0"/>
    <w:rsid w:val="000C1098"/>
    <w:rsid w:val="000C1D2C"/>
    <w:rsid w:val="000C25EC"/>
    <w:rsid w:val="000C32EE"/>
    <w:rsid w:val="000C4B4F"/>
    <w:rsid w:val="000C4D35"/>
    <w:rsid w:val="000C4EB0"/>
    <w:rsid w:val="000C6072"/>
    <w:rsid w:val="000C62F3"/>
    <w:rsid w:val="000C6355"/>
    <w:rsid w:val="000D1AAC"/>
    <w:rsid w:val="000D23C7"/>
    <w:rsid w:val="000D27C1"/>
    <w:rsid w:val="000D2FC8"/>
    <w:rsid w:val="000D34F6"/>
    <w:rsid w:val="000D3B44"/>
    <w:rsid w:val="000D4680"/>
    <w:rsid w:val="000D4BA1"/>
    <w:rsid w:val="000D4D41"/>
    <w:rsid w:val="000D5352"/>
    <w:rsid w:val="000D5E7B"/>
    <w:rsid w:val="000D65BB"/>
    <w:rsid w:val="000D7D7E"/>
    <w:rsid w:val="000E0AFC"/>
    <w:rsid w:val="000E0B72"/>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614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94D"/>
    <w:rsid w:val="00126BA0"/>
    <w:rsid w:val="00126BD3"/>
    <w:rsid w:val="001270FF"/>
    <w:rsid w:val="001279D5"/>
    <w:rsid w:val="00127E72"/>
    <w:rsid w:val="00131713"/>
    <w:rsid w:val="00132190"/>
    <w:rsid w:val="00133337"/>
    <w:rsid w:val="00133A71"/>
    <w:rsid w:val="00134370"/>
    <w:rsid w:val="00134B92"/>
    <w:rsid w:val="00134B99"/>
    <w:rsid w:val="001352D1"/>
    <w:rsid w:val="0013557A"/>
    <w:rsid w:val="001361DC"/>
    <w:rsid w:val="00136E72"/>
    <w:rsid w:val="00137232"/>
    <w:rsid w:val="001376AD"/>
    <w:rsid w:val="0013784A"/>
    <w:rsid w:val="00137AB0"/>
    <w:rsid w:val="00137D9A"/>
    <w:rsid w:val="00140235"/>
    <w:rsid w:val="00140A5B"/>
    <w:rsid w:val="00140DE6"/>
    <w:rsid w:val="001410D8"/>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E78"/>
    <w:rsid w:val="00154F14"/>
    <w:rsid w:val="00155393"/>
    <w:rsid w:val="00155A4B"/>
    <w:rsid w:val="00157469"/>
    <w:rsid w:val="00157AFE"/>
    <w:rsid w:val="00157F91"/>
    <w:rsid w:val="00161299"/>
    <w:rsid w:val="001617D8"/>
    <w:rsid w:val="00161CCC"/>
    <w:rsid w:val="00162770"/>
    <w:rsid w:val="0016314D"/>
    <w:rsid w:val="00163707"/>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4DB9"/>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5FC"/>
    <w:rsid w:val="001A49A0"/>
    <w:rsid w:val="001A52EE"/>
    <w:rsid w:val="001A54CB"/>
    <w:rsid w:val="001A5953"/>
    <w:rsid w:val="001A6FC0"/>
    <w:rsid w:val="001A70BF"/>
    <w:rsid w:val="001A7AB3"/>
    <w:rsid w:val="001A7F57"/>
    <w:rsid w:val="001B00CD"/>
    <w:rsid w:val="001B035A"/>
    <w:rsid w:val="001B0F2A"/>
    <w:rsid w:val="001B11F6"/>
    <w:rsid w:val="001B14CE"/>
    <w:rsid w:val="001B3ADB"/>
    <w:rsid w:val="001B4744"/>
    <w:rsid w:val="001B4CC0"/>
    <w:rsid w:val="001B6034"/>
    <w:rsid w:val="001B6518"/>
    <w:rsid w:val="001B66DE"/>
    <w:rsid w:val="001B68DF"/>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D7F69"/>
    <w:rsid w:val="001E0F72"/>
    <w:rsid w:val="001E16ED"/>
    <w:rsid w:val="001E34B0"/>
    <w:rsid w:val="001E3A22"/>
    <w:rsid w:val="001E4280"/>
    <w:rsid w:val="001E447C"/>
    <w:rsid w:val="001E485C"/>
    <w:rsid w:val="001E4FF4"/>
    <w:rsid w:val="001E4FF8"/>
    <w:rsid w:val="001E597C"/>
    <w:rsid w:val="001F3210"/>
    <w:rsid w:val="001F389D"/>
    <w:rsid w:val="001F39F4"/>
    <w:rsid w:val="001F3E5E"/>
    <w:rsid w:val="001F56ED"/>
    <w:rsid w:val="001F7056"/>
    <w:rsid w:val="001F754D"/>
    <w:rsid w:val="001F7EB2"/>
    <w:rsid w:val="00201A8B"/>
    <w:rsid w:val="00201D6A"/>
    <w:rsid w:val="00201DF1"/>
    <w:rsid w:val="00201E6A"/>
    <w:rsid w:val="002020C1"/>
    <w:rsid w:val="002022BE"/>
    <w:rsid w:val="00202A59"/>
    <w:rsid w:val="00202F89"/>
    <w:rsid w:val="0020330E"/>
    <w:rsid w:val="002037CD"/>
    <w:rsid w:val="00203A8D"/>
    <w:rsid w:val="002049A0"/>
    <w:rsid w:val="00205C23"/>
    <w:rsid w:val="00206A7B"/>
    <w:rsid w:val="00207CFF"/>
    <w:rsid w:val="00211C3A"/>
    <w:rsid w:val="00213855"/>
    <w:rsid w:val="00214EA2"/>
    <w:rsid w:val="0021553E"/>
    <w:rsid w:val="002159AD"/>
    <w:rsid w:val="00215F3E"/>
    <w:rsid w:val="0021634F"/>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35FCB"/>
    <w:rsid w:val="00240A83"/>
    <w:rsid w:val="00240B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1FD"/>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4782"/>
    <w:rsid w:val="002657D9"/>
    <w:rsid w:val="00265D01"/>
    <w:rsid w:val="0026601D"/>
    <w:rsid w:val="00271225"/>
    <w:rsid w:val="0027206F"/>
    <w:rsid w:val="0027231A"/>
    <w:rsid w:val="002727EA"/>
    <w:rsid w:val="00273043"/>
    <w:rsid w:val="002741A8"/>
    <w:rsid w:val="0027496D"/>
    <w:rsid w:val="00275610"/>
    <w:rsid w:val="00277F0F"/>
    <w:rsid w:val="00280115"/>
    <w:rsid w:val="0028074F"/>
    <w:rsid w:val="00281AFC"/>
    <w:rsid w:val="00281F5D"/>
    <w:rsid w:val="0028239B"/>
    <w:rsid w:val="0028298E"/>
    <w:rsid w:val="002830D6"/>
    <w:rsid w:val="0028433E"/>
    <w:rsid w:val="00284439"/>
    <w:rsid w:val="00285AEA"/>
    <w:rsid w:val="00285F20"/>
    <w:rsid w:val="002866DB"/>
    <w:rsid w:val="0028694B"/>
    <w:rsid w:val="002879F8"/>
    <w:rsid w:val="00287B99"/>
    <w:rsid w:val="00290079"/>
    <w:rsid w:val="00290625"/>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5C5D"/>
    <w:rsid w:val="002B6DC5"/>
    <w:rsid w:val="002B779E"/>
    <w:rsid w:val="002C00F1"/>
    <w:rsid w:val="002C15E4"/>
    <w:rsid w:val="002C1E5C"/>
    <w:rsid w:val="002C1FAD"/>
    <w:rsid w:val="002C23D0"/>
    <w:rsid w:val="002C291E"/>
    <w:rsid w:val="002C2941"/>
    <w:rsid w:val="002C3101"/>
    <w:rsid w:val="002C346C"/>
    <w:rsid w:val="002C349D"/>
    <w:rsid w:val="002C36C6"/>
    <w:rsid w:val="002C4939"/>
    <w:rsid w:val="002C4ABB"/>
    <w:rsid w:val="002C4B10"/>
    <w:rsid w:val="002C5707"/>
    <w:rsid w:val="002C5BC2"/>
    <w:rsid w:val="002C6166"/>
    <w:rsid w:val="002C617F"/>
    <w:rsid w:val="002C69B7"/>
    <w:rsid w:val="002C76B8"/>
    <w:rsid w:val="002C781B"/>
    <w:rsid w:val="002C7E55"/>
    <w:rsid w:val="002D0255"/>
    <w:rsid w:val="002D12A0"/>
    <w:rsid w:val="002D14C7"/>
    <w:rsid w:val="002D1B87"/>
    <w:rsid w:val="002D35F1"/>
    <w:rsid w:val="002D3633"/>
    <w:rsid w:val="002D446F"/>
    <w:rsid w:val="002D53C2"/>
    <w:rsid w:val="002D5C7F"/>
    <w:rsid w:val="002D5D98"/>
    <w:rsid w:val="002D687A"/>
    <w:rsid w:val="002D7D3C"/>
    <w:rsid w:val="002E0504"/>
    <w:rsid w:val="002E075B"/>
    <w:rsid w:val="002E09C2"/>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04A"/>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213C"/>
    <w:rsid w:val="00313102"/>
    <w:rsid w:val="003131BD"/>
    <w:rsid w:val="00315095"/>
    <w:rsid w:val="003152A3"/>
    <w:rsid w:val="00315B10"/>
    <w:rsid w:val="00315F78"/>
    <w:rsid w:val="003168E3"/>
    <w:rsid w:val="003169A7"/>
    <w:rsid w:val="00316D24"/>
    <w:rsid w:val="003171E0"/>
    <w:rsid w:val="003178B0"/>
    <w:rsid w:val="00317AB8"/>
    <w:rsid w:val="00320299"/>
    <w:rsid w:val="00320648"/>
    <w:rsid w:val="00321317"/>
    <w:rsid w:val="003219CE"/>
    <w:rsid w:val="003219D1"/>
    <w:rsid w:val="00322163"/>
    <w:rsid w:val="003225A0"/>
    <w:rsid w:val="00322842"/>
    <w:rsid w:val="003230EB"/>
    <w:rsid w:val="003232D0"/>
    <w:rsid w:val="00323720"/>
    <w:rsid w:val="003238DC"/>
    <w:rsid w:val="00323903"/>
    <w:rsid w:val="00323A7C"/>
    <w:rsid w:val="00323E25"/>
    <w:rsid w:val="0032418B"/>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5BD"/>
    <w:rsid w:val="00344971"/>
    <w:rsid w:val="00344B43"/>
    <w:rsid w:val="00344DEE"/>
    <w:rsid w:val="003450C4"/>
    <w:rsid w:val="003454FF"/>
    <w:rsid w:val="00345691"/>
    <w:rsid w:val="003459F6"/>
    <w:rsid w:val="00345EEF"/>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42F"/>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77C7C"/>
    <w:rsid w:val="0038004C"/>
    <w:rsid w:val="00380BFD"/>
    <w:rsid w:val="00380F2C"/>
    <w:rsid w:val="00381423"/>
    <w:rsid w:val="00382002"/>
    <w:rsid w:val="00382739"/>
    <w:rsid w:val="00382C26"/>
    <w:rsid w:val="0038375A"/>
    <w:rsid w:val="00383779"/>
    <w:rsid w:val="003840FA"/>
    <w:rsid w:val="003855E9"/>
    <w:rsid w:val="003868CD"/>
    <w:rsid w:val="00386EB2"/>
    <w:rsid w:val="00386F45"/>
    <w:rsid w:val="00387EC9"/>
    <w:rsid w:val="003907CB"/>
    <w:rsid w:val="003909CC"/>
    <w:rsid w:val="00390B0E"/>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7E5"/>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B13"/>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542D"/>
    <w:rsid w:val="003E6384"/>
    <w:rsid w:val="003E69E6"/>
    <w:rsid w:val="003E7AB6"/>
    <w:rsid w:val="003F0372"/>
    <w:rsid w:val="003F1A05"/>
    <w:rsid w:val="003F266C"/>
    <w:rsid w:val="003F2F84"/>
    <w:rsid w:val="003F3822"/>
    <w:rsid w:val="003F38B9"/>
    <w:rsid w:val="003F3CB9"/>
    <w:rsid w:val="003F4182"/>
    <w:rsid w:val="003F4FB9"/>
    <w:rsid w:val="003F6DA3"/>
    <w:rsid w:val="003F72CD"/>
    <w:rsid w:val="003F7565"/>
    <w:rsid w:val="003F78D2"/>
    <w:rsid w:val="003F793B"/>
    <w:rsid w:val="004002D2"/>
    <w:rsid w:val="00400631"/>
    <w:rsid w:val="0040079A"/>
    <w:rsid w:val="00400889"/>
    <w:rsid w:val="00401116"/>
    <w:rsid w:val="0040182F"/>
    <w:rsid w:val="00402240"/>
    <w:rsid w:val="00402374"/>
    <w:rsid w:val="00403FF2"/>
    <w:rsid w:val="004040EC"/>
    <w:rsid w:val="00404574"/>
    <w:rsid w:val="00404EE5"/>
    <w:rsid w:val="0040565A"/>
    <w:rsid w:val="004057F0"/>
    <w:rsid w:val="004058E1"/>
    <w:rsid w:val="004076F9"/>
    <w:rsid w:val="004100CC"/>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373"/>
    <w:rsid w:val="00431799"/>
    <w:rsid w:val="00432AFD"/>
    <w:rsid w:val="004335D4"/>
    <w:rsid w:val="00433B1D"/>
    <w:rsid w:val="00433C7C"/>
    <w:rsid w:val="00434218"/>
    <w:rsid w:val="00435588"/>
    <w:rsid w:val="00436C0E"/>
    <w:rsid w:val="00436E6B"/>
    <w:rsid w:val="00437046"/>
    <w:rsid w:val="00437A03"/>
    <w:rsid w:val="00437DE5"/>
    <w:rsid w:val="00440604"/>
    <w:rsid w:val="00440A28"/>
    <w:rsid w:val="00440EF4"/>
    <w:rsid w:val="0044125A"/>
    <w:rsid w:val="00441C71"/>
    <w:rsid w:val="00442382"/>
    <w:rsid w:val="0044280A"/>
    <w:rsid w:val="00442FC0"/>
    <w:rsid w:val="00443DC1"/>
    <w:rsid w:val="00444221"/>
    <w:rsid w:val="0044474E"/>
    <w:rsid w:val="00444FDD"/>
    <w:rsid w:val="00445B60"/>
    <w:rsid w:val="00451180"/>
    <w:rsid w:val="00451315"/>
    <w:rsid w:val="00451F18"/>
    <w:rsid w:val="00452B7C"/>
    <w:rsid w:val="00453C2F"/>
    <w:rsid w:val="00454557"/>
    <w:rsid w:val="004554BA"/>
    <w:rsid w:val="00455BAC"/>
    <w:rsid w:val="00457841"/>
    <w:rsid w:val="00457F24"/>
    <w:rsid w:val="0046048C"/>
    <w:rsid w:val="00460B6B"/>
    <w:rsid w:val="00460CD7"/>
    <w:rsid w:val="00461995"/>
    <w:rsid w:val="004620AC"/>
    <w:rsid w:val="00462116"/>
    <w:rsid w:val="00462168"/>
    <w:rsid w:val="004621A1"/>
    <w:rsid w:val="0046394E"/>
    <w:rsid w:val="004664EC"/>
    <w:rsid w:val="00467249"/>
    <w:rsid w:val="004677D3"/>
    <w:rsid w:val="00470913"/>
    <w:rsid w:val="004713B5"/>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1F8F"/>
    <w:rsid w:val="00492BFA"/>
    <w:rsid w:val="00494EDE"/>
    <w:rsid w:val="00495DE1"/>
    <w:rsid w:val="00495EEE"/>
    <w:rsid w:val="0049710B"/>
    <w:rsid w:val="00497901"/>
    <w:rsid w:val="0049791F"/>
    <w:rsid w:val="00497C04"/>
    <w:rsid w:val="004A0027"/>
    <w:rsid w:val="004A05BC"/>
    <w:rsid w:val="004A0AB8"/>
    <w:rsid w:val="004A1AF8"/>
    <w:rsid w:val="004A22E3"/>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678"/>
    <w:rsid w:val="004C17F5"/>
    <w:rsid w:val="004C2429"/>
    <w:rsid w:val="004C4B20"/>
    <w:rsid w:val="004C690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4F7DA8"/>
    <w:rsid w:val="0050029B"/>
    <w:rsid w:val="005002B5"/>
    <w:rsid w:val="0050098D"/>
    <w:rsid w:val="00500F44"/>
    <w:rsid w:val="00500FA8"/>
    <w:rsid w:val="00500FE8"/>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1B93"/>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3BCB"/>
    <w:rsid w:val="00524405"/>
    <w:rsid w:val="00524A88"/>
    <w:rsid w:val="00525DEC"/>
    <w:rsid w:val="005262CB"/>
    <w:rsid w:val="00526469"/>
    <w:rsid w:val="00526AC7"/>
    <w:rsid w:val="00527263"/>
    <w:rsid w:val="005278ED"/>
    <w:rsid w:val="00530D96"/>
    <w:rsid w:val="00531213"/>
    <w:rsid w:val="00531751"/>
    <w:rsid w:val="005326B1"/>
    <w:rsid w:val="005337DF"/>
    <w:rsid w:val="005338B2"/>
    <w:rsid w:val="00533B85"/>
    <w:rsid w:val="0053450F"/>
    <w:rsid w:val="00534FEA"/>
    <w:rsid w:val="00535944"/>
    <w:rsid w:val="00535C82"/>
    <w:rsid w:val="0053649A"/>
    <w:rsid w:val="00536B55"/>
    <w:rsid w:val="00536C8B"/>
    <w:rsid w:val="00537752"/>
    <w:rsid w:val="00540005"/>
    <w:rsid w:val="005406AA"/>
    <w:rsid w:val="005407AD"/>
    <w:rsid w:val="005407E1"/>
    <w:rsid w:val="0054267D"/>
    <w:rsid w:val="00542BBA"/>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36E"/>
    <w:rsid w:val="00561ADD"/>
    <w:rsid w:val="00561E43"/>
    <w:rsid w:val="0056202C"/>
    <w:rsid w:val="0056214E"/>
    <w:rsid w:val="00562AD1"/>
    <w:rsid w:val="00562B6D"/>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285"/>
    <w:rsid w:val="0058582E"/>
    <w:rsid w:val="0058595D"/>
    <w:rsid w:val="00585C42"/>
    <w:rsid w:val="00586127"/>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D96"/>
    <w:rsid w:val="00595E2F"/>
    <w:rsid w:val="00596161"/>
    <w:rsid w:val="005964F3"/>
    <w:rsid w:val="005974C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152"/>
    <w:rsid w:val="005F7A04"/>
    <w:rsid w:val="00600458"/>
    <w:rsid w:val="006012F1"/>
    <w:rsid w:val="006023A2"/>
    <w:rsid w:val="00602AD3"/>
    <w:rsid w:val="006031FF"/>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4E10"/>
    <w:rsid w:val="006153A8"/>
    <w:rsid w:val="006153DB"/>
    <w:rsid w:val="00615609"/>
    <w:rsid w:val="00616691"/>
    <w:rsid w:val="00616B65"/>
    <w:rsid w:val="006171C6"/>
    <w:rsid w:val="006203E1"/>
    <w:rsid w:val="0062136D"/>
    <w:rsid w:val="00621B86"/>
    <w:rsid w:val="006222E4"/>
    <w:rsid w:val="006226DC"/>
    <w:rsid w:val="00622727"/>
    <w:rsid w:val="00623A07"/>
    <w:rsid w:val="00623D8F"/>
    <w:rsid w:val="0062435B"/>
    <w:rsid w:val="006250AC"/>
    <w:rsid w:val="00625FAA"/>
    <w:rsid w:val="00626527"/>
    <w:rsid w:val="006268A7"/>
    <w:rsid w:val="00626DD8"/>
    <w:rsid w:val="00626F43"/>
    <w:rsid w:val="00626F87"/>
    <w:rsid w:val="0062740A"/>
    <w:rsid w:val="006309EB"/>
    <w:rsid w:val="00631B56"/>
    <w:rsid w:val="00631E19"/>
    <w:rsid w:val="006322EC"/>
    <w:rsid w:val="00633238"/>
    <w:rsid w:val="00633714"/>
    <w:rsid w:val="006338BE"/>
    <w:rsid w:val="00633A9F"/>
    <w:rsid w:val="0063403B"/>
    <w:rsid w:val="0063450E"/>
    <w:rsid w:val="00634F9F"/>
    <w:rsid w:val="00635198"/>
    <w:rsid w:val="006367CE"/>
    <w:rsid w:val="00636D3B"/>
    <w:rsid w:val="006375BB"/>
    <w:rsid w:val="006377FB"/>
    <w:rsid w:val="00637B42"/>
    <w:rsid w:val="00640121"/>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25"/>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3A"/>
    <w:rsid w:val="006E388A"/>
    <w:rsid w:val="006E38B5"/>
    <w:rsid w:val="006E38DE"/>
    <w:rsid w:val="006E47E1"/>
    <w:rsid w:val="006E4C3A"/>
    <w:rsid w:val="006E5190"/>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313"/>
    <w:rsid w:val="00716805"/>
    <w:rsid w:val="007175DA"/>
    <w:rsid w:val="007176D1"/>
    <w:rsid w:val="00721330"/>
    <w:rsid w:val="007219C7"/>
    <w:rsid w:val="0072364B"/>
    <w:rsid w:val="0072416E"/>
    <w:rsid w:val="0072472B"/>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2564"/>
    <w:rsid w:val="00733547"/>
    <w:rsid w:val="007341CD"/>
    <w:rsid w:val="00734B6C"/>
    <w:rsid w:val="007350D1"/>
    <w:rsid w:val="007354DE"/>
    <w:rsid w:val="00736941"/>
    <w:rsid w:val="007372A8"/>
    <w:rsid w:val="0074000E"/>
    <w:rsid w:val="0074072F"/>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0BB7"/>
    <w:rsid w:val="00761B93"/>
    <w:rsid w:val="00762928"/>
    <w:rsid w:val="007631A9"/>
    <w:rsid w:val="00763976"/>
    <w:rsid w:val="00763ADE"/>
    <w:rsid w:val="00763D77"/>
    <w:rsid w:val="00763F00"/>
    <w:rsid w:val="0076433B"/>
    <w:rsid w:val="00764522"/>
    <w:rsid w:val="00766899"/>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6FFA"/>
    <w:rsid w:val="007877CE"/>
    <w:rsid w:val="00787BAF"/>
    <w:rsid w:val="00787F8C"/>
    <w:rsid w:val="0079088B"/>
    <w:rsid w:val="0079123B"/>
    <w:rsid w:val="007913D6"/>
    <w:rsid w:val="007917F0"/>
    <w:rsid w:val="007926E8"/>
    <w:rsid w:val="00792B72"/>
    <w:rsid w:val="00792DD8"/>
    <w:rsid w:val="00793370"/>
    <w:rsid w:val="0079397D"/>
    <w:rsid w:val="0079450A"/>
    <w:rsid w:val="007947AC"/>
    <w:rsid w:val="007949E8"/>
    <w:rsid w:val="00795133"/>
    <w:rsid w:val="00795137"/>
    <w:rsid w:val="0079581F"/>
    <w:rsid w:val="00796395"/>
    <w:rsid w:val="00797073"/>
    <w:rsid w:val="007978A0"/>
    <w:rsid w:val="007979BE"/>
    <w:rsid w:val="00797A08"/>
    <w:rsid w:val="00797BAE"/>
    <w:rsid w:val="007A10EF"/>
    <w:rsid w:val="007A1104"/>
    <w:rsid w:val="007A2BBF"/>
    <w:rsid w:val="007A2CC8"/>
    <w:rsid w:val="007A2D5A"/>
    <w:rsid w:val="007A324F"/>
    <w:rsid w:val="007A39FE"/>
    <w:rsid w:val="007A4921"/>
    <w:rsid w:val="007A5424"/>
    <w:rsid w:val="007A5B81"/>
    <w:rsid w:val="007A5DEF"/>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0FED"/>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499"/>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1491"/>
    <w:rsid w:val="00822DA8"/>
    <w:rsid w:val="0082438A"/>
    <w:rsid w:val="00824BF7"/>
    <w:rsid w:val="00824D2E"/>
    <w:rsid w:val="008254B2"/>
    <w:rsid w:val="0082550D"/>
    <w:rsid w:val="00825F9B"/>
    <w:rsid w:val="00826187"/>
    <w:rsid w:val="00826A80"/>
    <w:rsid w:val="0082704C"/>
    <w:rsid w:val="00827309"/>
    <w:rsid w:val="00827B24"/>
    <w:rsid w:val="00832E43"/>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8CE"/>
    <w:rsid w:val="00880AA3"/>
    <w:rsid w:val="00880C45"/>
    <w:rsid w:val="00880C6B"/>
    <w:rsid w:val="008815AF"/>
    <w:rsid w:val="00881650"/>
    <w:rsid w:val="00881918"/>
    <w:rsid w:val="00881FF6"/>
    <w:rsid w:val="00882547"/>
    <w:rsid w:val="00884992"/>
    <w:rsid w:val="00884A3A"/>
    <w:rsid w:val="008864EE"/>
    <w:rsid w:val="00886A32"/>
    <w:rsid w:val="00886EB5"/>
    <w:rsid w:val="008877DC"/>
    <w:rsid w:val="008908F9"/>
    <w:rsid w:val="00890F54"/>
    <w:rsid w:val="008913B7"/>
    <w:rsid w:val="0089191E"/>
    <w:rsid w:val="0089260C"/>
    <w:rsid w:val="00892E9A"/>
    <w:rsid w:val="008942F9"/>
    <w:rsid w:val="008953EB"/>
    <w:rsid w:val="00895421"/>
    <w:rsid w:val="008954E6"/>
    <w:rsid w:val="00895784"/>
    <w:rsid w:val="0089586A"/>
    <w:rsid w:val="00895ED2"/>
    <w:rsid w:val="00895FFF"/>
    <w:rsid w:val="008962C0"/>
    <w:rsid w:val="00896846"/>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5FFC"/>
    <w:rsid w:val="008A6012"/>
    <w:rsid w:val="008A6D12"/>
    <w:rsid w:val="008B037C"/>
    <w:rsid w:val="008B0645"/>
    <w:rsid w:val="008B0719"/>
    <w:rsid w:val="008B0F74"/>
    <w:rsid w:val="008B14C1"/>
    <w:rsid w:val="008B1FE1"/>
    <w:rsid w:val="008B3231"/>
    <w:rsid w:val="008B341E"/>
    <w:rsid w:val="008B4790"/>
    <w:rsid w:val="008B511F"/>
    <w:rsid w:val="008B5B36"/>
    <w:rsid w:val="008B5E8F"/>
    <w:rsid w:val="008B5EF8"/>
    <w:rsid w:val="008B725C"/>
    <w:rsid w:val="008B7A69"/>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3EED"/>
    <w:rsid w:val="008D5966"/>
    <w:rsid w:val="008D5C80"/>
    <w:rsid w:val="008D60B6"/>
    <w:rsid w:val="008D6854"/>
    <w:rsid w:val="008D6926"/>
    <w:rsid w:val="008D6CBF"/>
    <w:rsid w:val="008D71F0"/>
    <w:rsid w:val="008D7E57"/>
    <w:rsid w:val="008E0F3A"/>
    <w:rsid w:val="008E0F52"/>
    <w:rsid w:val="008E23E3"/>
    <w:rsid w:val="008E25D7"/>
    <w:rsid w:val="008E4251"/>
    <w:rsid w:val="008E5417"/>
    <w:rsid w:val="008E604C"/>
    <w:rsid w:val="008E6704"/>
    <w:rsid w:val="008E72D0"/>
    <w:rsid w:val="008E7D28"/>
    <w:rsid w:val="008F021E"/>
    <w:rsid w:val="008F0E30"/>
    <w:rsid w:val="008F4B25"/>
    <w:rsid w:val="008F4F6F"/>
    <w:rsid w:val="008F6BC0"/>
    <w:rsid w:val="008F7153"/>
    <w:rsid w:val="00900548"/>
    <w:rsid w:val="00902DF6"/>
    <w:rsid w:val="00902E9B"/>
    <w:rsid w:val="009034A6"/>
    <w:rsid w:val="00903525"/>
    <w:rsid w:val="0090366C"/>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5662"/>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61A"/>
    <w:rsid w:val="00953C2E"/>
    <w:rsid w:val="00954728"/>
    <w:rsid w:val="00954ED1"/>
    <w:rsid w:val="00955170"/>
    <w:rsid w:val="00956A65"/>
    <w:rsid w:val="009613B1"/>
    <w:rsid w:val="009616D6"/>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120"/>
    <w:rsid w:val="009928C8"/>
    <w:rsid w:val="00993CD6"/>
    <w:rsid w:val="00993CD9"/>
    <w:rsid w:val="00994039"/>
    <w:rsid w:val="00995C36"/>
    <w:rsid w:val="009967BB"/>
    <w:rsid w:val="00996E81"/>
    <w:rsid w:val="009972B4"/>
    <w:rsid w:val="0099796F"/>
    <w:rsid w:val="00997B13"/>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1528"/>
    <w:rsid w:val="009B27B4"/>
    <w:rsid w:val="009B3402"/>
    <w:rsid w:val="009B437D"/>
    <w:rsid w:val="009B4608"/>
    <w:rsid w:val="009B558F"/>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10BB"/>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498D"/>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35F0"/>
    <w:rsid w:val="00A14961"/>
    <w:rsid w:val="00A1516F"/>
    <w:rsid w:val="00A15696"/>
    <w:rsid w:val="00A161E3"/>
    <w:rsid w:val="00A16A4C"/>
    <w:rsid w:val="00A1721B"/>
    <w:rsid w:val="00A179E6"/>
    <w:rsid w:val="00A17D14"/>
    <w:rsid w:val="00A20387"/>
    <w:rsid w:val="00A2045A"/>
    <w:rsid w:val="00A20BAE"/>
    <w:rsid w:val="00A21D07"/>
    <w:rsid w:val="00A22200"/>
    <w:rsid w:val="00A22508"/>
    <w:rsid w:val="00A236D3"/>
    <w:rsid w:val="00A23708"/>
    <w:rsid w:val="00A24016"/>
    <w:rsid w:val="00A2412F"/>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340"/>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6EA4"/>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3E6E"/>
    <w:rsid w:val="00A74478"/>
    <w:rsid w:val="00A7460C"/>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874CB"/>
    <w:rsid w:val="00A90388"/>
    <w:rsid w:val="00A91066"/>
    <w:rsid w:val="00A91932"/>
    <w:rsid w:val="00A91B1E"/>
    <w:rsid w:val="00A91C4B"/>
    <w:rsid w:val="00A91D9C"/>
    <w:rsid w:val="00A927FF"/>
    <w:rsid w:val="00A92943"/>
    <w:rsid w:val="00A941B5"/>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0A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0F4"/>
    <w:rsid w:val="00AC626B"/>
    <w:rsid w:val="00AC6329"/>
    <w:rsid w:val="00AC66F3"/>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0C"/>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AD8"/>
    <w:rsid w:val="00B37B5C"/>
    <w:rsid w:val="00B37B70"/>
    <w:rsid w:val="00B40344"/>
    <w:rsid w:val="00B42BB4"/>
    <w:rsid w:val="00B42D77"/>
    <w:rsid w:val="00B42E5B"/>
    <w:rsid w:val="00B43827"/>
    <w:rsid w:val="00B43D46"/>
    <w:rsid w:val="00B44446"/>
    <w:rsid w:val="00B465B3"/>
    <w:rsid w:val="00B4751B"/>
    <w:rsid w:val="00B501F1"/>
    <w:rsid w:val="00B50AC2"/>
    <w:rsid w:val="00B5115A"/>
    <w:rsid w:val="00B5199A"/>
    <w:rsid w:val="00B51B68"/>
    <w:rsid w:val="00B5224A"/>
    <w:rsid w:val="00B52260"/>
    <w:rsid w:val="00B52B33"/>
    <w:rsid w:val="00B52E94"/>
    <w:rsid w:val="00B532C1"/>
    <w:rsid w:val="00B5341F"/>
    <w:rsid w:val="00B53546"/>
    <w:rsid w:val="00B53733"/>
    <w:rsid w:val="00B53AF7"/>
    <w:rsid w:val="00B53CCA"/>
    <w:rsid w:val="00B55085"/>
    <w:rsid w:val="00B5552E"/>
    <w:rsid w:val="00B55913"/>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4F2B"/>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915"/>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2830"/>
    <w:rsid w:val="00BA54A3"/>
    <w:rsid w:val="00BA59BD"/>
    <w:rsid w:val="00BA61F2"/>
    <w:rsid w:val="00BA627D"/>
    <w:rsid w:val="00BA7499"/>
    <w:rsid w:val="00BA770B"/>
    <w:rsid w:val="00BA7FB2"/>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0D"/>
    <w:rsid w:val="00BC0EEA"/>
    <w:rsid w:val="00BC1110"/>
    <w:rsid w:val="00BC1C64"/>
    <w:rsid w:val="00BC2156"/>
    <w:rsid w:val="00BC2BD0"/>
    <w:rsid w:val="00BC2F28"/>
    <w:rsid w:val="00BC34AE"/>
    <w:rsid w:val="00BC3CCE"/>
    <w:rsid w:val="00BC4D03"/>
    <w:rsid w:val="00BC5CF2"/>
    <w:rsid w:val="00BC606A"/>
    <w:rsid w:val="00BC6965"/>
    <w:rsid w:val="00BC6977"/>
    <w:rsid w:val="00BC716B"/>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05DD"/>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28E"/>
    <w:rsid w:val="00BF09D2"/>
    <w:rsid w:val="00BF13C3"/>
    <w:rsid w:val="00BF1C16"/>
    <w:rsid w:val="00BF2F83"/>
    <w:rsid w:val="00BF369E"/>
    <w:rsid w:val="00BF4139"/>
    <w:rsid w:val="00BF417A"/>
    <w:rsid w:val="00BF524D"/>
    <w:rsid w:val="00BF5782"/>
    <w:rsid w:val="00BF5CD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83A"/>
    <w:rsid w:val="00C36C4D"/>
    <w:rsid w:val="00C374E3"/>
    <w:rsid w:val="00C40C9F"/>
    <w:rsid w:val="00C42596"/>
    <w:rsid w:val="00C432E3"/>
    <w:rsid w:val="00C43C5B"/>
    <w:rsid w:val="00C440FD"/>
    <w:rsid w:val="00C44314"/>
    <w:rsid w:val="00C447B3"/>
    <w:rsid w:val="00C45309"/>
    <w:rsid w:val="00C45D05"/>
    <w:rsid w:val="00C5037A"/>
    <w:rsid w:val="00C5051A"/>
    <w:rsid w:val="00C50932"/>
    <w:rsid w:val="00C50C5A"/>
    <w:rsid w:val="00C50E5E"/>
    <w:rsid w:val="00C50FD0"/>
    <w:rsid w:val="00C51553"/>
    <w:rsid w:val="00C51B23"/>
    <w:rsid w:val="00C528DD"/>
    <w:rsid w:val="00C536AD"/>
    <w:rsid w:val="00C538C8"/>
    <w:rsid w:val="00C55145"/>
    <w:rsid w:val="00C55398"/>
    <w:rsid w:val="00C55514"/>
    <w:rsid w:val="00C56821"/>
    <w:rsid w:val="00C568A0"/>
    <w:rsid w:val="00C56E87"/>
    <w:rsid w:val="00C573B2"/>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D98"/>
    <w:rsid w:val="00C65F0F"/>
    <w:rsid w:val="00C65FBF"/>
    <w:rsid w:val="00C6767D"/>
    <w:rsid w:val="00C7014B"/>
    <w:rsid w:val="00C71E36"/>
    <w:rsid w:val="00C72310"/>
    <w:rsid w:val="00C74905"/>
    <w:rsid w:val="00C7689B"/>
    <w:rsid w:val="00C76E65"/>
    <w:rsid w:val="00C77172"/>
    <w:rsid w:val="00C772FA"/>
    <w:rsid w:val="00C80C75"/>
    <w:rsid w:val="00C810A1"/>
    <w:rsid w:val="00C81475"/>
    <w:rsid w:val="00C82D70"/>
    <w:rsid w:val="00C82E92"/>
    <w:rsid w:val="00C847C1"/>
    <w:rsid w:val="00C85E0F"/>
    <w:rsid w:val="00C8677E"/>
    <w:rsid w:val="00C87D33"/>
    <w:rsid w:val="00C90CFA"/>
    <w:rsid w:val="00C91484"/>
    <w:rsid w:val="00C92251"/>
    <w:rsid w:val="00C92AEC"/>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3AB5"/>
    <w:rsid w:val="00CA51F1"/>
    <w:rsid w:val="00CA562E"/>
    <w:rsid w:val="00CA5A43"/>
    <w:rsid w:val="00CA5DA0"/>
    <w:rsid w:val="00CA7053"/>
    <w:rsid w:val="00CA738C"/>
    <w:rsid w:val="00CB038E"/>
    <w:rsid w:val="00CB26D6"/>
    <w:rsid w:val="00CB2D7B"/>
    <w:rsid w:val="00CB2E13"/>
    <w:rsid w:val="00CB32C1"/>
    <w:rsid w:val="00CB352B"/>
    <w:rsid w:val="00CB3D05"/>
    <w:rsid w:val="00CB475B"/>
    <w:rsid w:val="00CB54AA"/>
    <w:rsid w:val="00CB6DCE"/>
    <w:rsid w:val="00CB7023"/>
    <w:rsid w:val="00CB7976"/>
    <w:rsid w:val="00CC02DB"/>
    <w:rsid w:val="00CC174E"/>
    <w:rsid w:val="00CC1802"/>
    <w:rsid w:val="00CC181A"/>
    <w:rsid w:val="00CC281C"/>
    <w:rsid w:val="00CC30B9"/>
    <w:rsid w:val="00CC362A"/>
    <w:rsid w:val="00CC473F"/>
    <w:rsid w:val="00CC549C"/>
    <w:rsid w:val="00CC6B52"/>
    <w:rsid w:val="00CD265F"/>
    <w:rsid w:val="00CD326F"/>
    <w:rsid w:val="00CD3348"/>
    <w:rsid w:val="00CD3FBE"/>
    <w:rsid w:val="00CD4C0C"/>
    <w:rsid w:val="00CD654C"/>
    <w:rsid w:val="00CD709A"/>
    <w:rsid w:val="00CD7D0B"/>
    <w:rsid w:val="00CE0771"/>
    <w:rsid w:val="00CE1E15"/>
    <w:rsid w:val="00CE2985"/>
    <w:rsid w:val="00CE4458"/>
    <w:rsid w:val="00CE4550"/>
    <w:rsid w:val="00CE484B"/>
    <w:rsid w:val="00CE4D66"/>
    <w:rsid w:val="00CE6CEF"/>
    <w:rsid w:val="00CE708D"/>
    <w:rsid w:val="00CE7946"/>
    <w:rsid w:val="00CE7B07"/>
    <w:rsid w:val="00CF050A"/>
    <w:rsid w:val="00CF0B41"/>
    <w:rsid w:val="00CF1554"/>
    <w:rsid w:val="00CF1B53"/>
    <w:rsid w:val="00CF22F3"/>
    <w:rsid w:val="00CF416B"/>
    <w:rsid w:val="00CF4182"/>
    <w:rsid w:val="00CF46E8"/>
    <w:rsid w:val="00CF5438"/>
    <w:rsid w:val="00CF656F"/>
    <w:rsid w:val="00CF7126"/>
    <w:rsid w:val="00CF7BB7"/>
    <w:rsid w:val="00CF7EC3"/>
    <w:rsid w:val="00D0131D"/>
    <w:rsid w:val="00D013B6"/>
    <w:rsid w:val="00D01BB8"/>
    <w:rsid w:val="00D0212D"/>
    <w:rsid w:val="00D024DA"/>
    <w:rsid w:val="00D025B3"/>
    <w:rsid w:val="00D033FF"/>
    <w:rsid w:val="00D03E65"/>
    <w:rsid w:val="00D03FC5"/>
    <w:rsid w:val="00D048A8"/>
    <w:rsid w:val="00D04DA0"/>
    <w:rsid w:val="00D05E2A"/>
    <w:rsid w:val="00D061A2"/>
    <w:rsid w:val="00D0640C"/>
    <w:rsid w:val="00D066ED"/>
    <w:rsid w:val="00D06CAE"/>
    <w:rsid w:val="00D0727B"/>
    <w:rsid w:val="00D1085F"/>
    <w:rsid w:val="00D10BA5"/>
    <w:rsid w:val="00D10C9B"/>
    <w:rsid w:val="00D10FB2"/>
    <w:rsid w:val="00D116EC"/>
    <w:rsid w:val="00D12050"/>
    <w:rsid w:val="00D1211C"/>
    <w:rsid w:val="00D121FB"/>
    <w:rsid w:val="00D12644"/>
    <w:rsid w:val="00D12A9A"/>
    <w:rsid w:val="00D12FEC"/>
    <w:rsid w:val="00D1316B"/>
    <w:rsid w:val="00D13C53"/>
    <w:rsid w:val="00D14E18"/>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8CE"/>
    <w:rsid w:val="00D34BBB"/>
    <w:rsid w:val="00D35959"/>
    <w:rsid w:val="00D376EF"/>
    <w:rsid w:val="00D379E5"/>
    <w:rsid w:val="00D40BCC"/>
    <w:rsid w:val="00D40D95"/>
    <w:rsid w:val="00D40FC9"/>
    <w:rsid w:val="00D421B2"/>
    <w:rsid w:val="00D44E29"/>
    <w:rsid w:val="00D45B52"/>
    <w:rsid w:val="00D45CF4"/>
    <w:rsid w:val="00D45F21"/>
    <w:rsid w:val="00D46569"/>
    <w:rsid w:val="00D467CC"/>
    <w:rsid w:val="00D47051"/>
    <w:rsid w:val="00D471A0"/>
    <w:rsid w:val="00D47ED0"/>
    <w:rsid w:val="00D500B9"/>
    <w:rsid w:val="00D51155"/>
    <w:rsid w:val="00D516BF"/>
    <w:rsid w:val="00D51971"/>
    <w:rsid w:val="00D51D3C"/>
    <w:rsid w:val="00D528B1"/>
    <w:rsid w:val="00D52CC4"/>
    <w:rsid w:val="00D560CA"/>
    <w:rsid w:val="00D56570"/>
    <w:rsid w:val="00D566F8"/>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1E48"/>
    <w:rsid w:val="00D92688"/>
    <w:rsid w:val="00D92ED0"/>
    <w:rsid w:val="00D94510"/>
    <w:rsid w:val="00D94873"/>
    <w:rsid w:val="00D9521D"/>
    <w:rsid w:val="00D9561F"/>
    <w:rsid w:val="00D958C4"/>
    <w:rsid w:val="00D95ED4"/>
    <w:rsid w:val="00D96213"/>
    <w:rsid w:val="00D96455"/>
    <w:rsid w:val="00D967FB"/>
    <w:rsid w:val="00D9780C"/>
    <w:rsid w:val="00DA058D"/>
    <w:rsid w:val="00DA0702"/>
    <w:rsid w:val="00DA0869"/>
    <w:rsid w:val="00DA130C"/>
    <w:rsid w:val="00DA14B0"/>
    <w:rsid w:val="00DA14E8"/>
    <w:rsid w:val="00DA1A44"/>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498"/>
    <w:rsid w:val="00DC0E5C"/>
    <w:rsid w:val="00DC0F7A"/>
    <w:rsid w:val="00DC1264"/>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5719"/>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4FE"/>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0213"/>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942"/>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2DA6"/>
    <w:rsid w:val="00E34C12"/>
    <w:rsid w:val="00E36234"/>
    <w:rsid w:val="00E36257"/>
    <w:rsid w:val="00E36415"/>
    <w:rsid w:val="00E36BDF"/>
    <w:rsid w:val="00E37E55"/>
    <w:rsid w:val="00E40173"/>
    <w:rsid w:val="00E40716"/>
    <w:rsid w:val="00E40940"/>
    <w:rsid w:val="00E419A3"/>
    <w:rsid w:val="00E41CFD"/>
    <w:rsid w:val="00E41E34"/>
    <w:rsid w:val="00E41F68"/>
    <w:rsid w:val="00E42316"/>
    <w:rsid w:val="00E4277F"/>
    <w:rsid w:val="00E441CB"/>
    <w:rsid w:val="00E44347"/>
    <w:rsid w:val="00E44EAB"/>
    <w:rsid w:val="00E45DCC"/>
    <w:rsid w:val="00E465D3"/>
    <w:rsid w:val="00E47771"/>
    <w:rsid w:val="00E50953"/>
    <w:rsid w:val="00E5123E"/>
    <w:rsid w:val="00E518EE"/>
    <w:rsid w:val="00E51E1A"/>
    <w:rsid w:val="00E52081"/>
    <w:rsid w:val="00E5210A"/>
    <w:rsid w:val="00E52761"/>
    <w:rsid w:val="00E52DDE"/>
    <w:rsid w:val="00E53575"/>
    <w:rsid w:val="00E54189"/>
    <w:rsid w:val="00E545FB"/>
    <w:rsid w:val="00E5582B"/>
    <w:rsid w:val="00E55C62"/>
    <w:rsid w:val="00E56A2D"/>
    <w:rsid w:val="00E576FA"/>
    <w:rsid w:val="00E605C1"/>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0FDF"/>
    <w:rsid w:val="00E7169A"/>
    <w:rsid w:val="00E72144"/>
    <w:rsid w:val="00E72C70"/>
    <w:rsid w:val="00E73CBB"/>
    <w:rsid w:val="00E73F40"/>
    <w:rsid w:val="00E741BE"/>
    <w:rsid w:val="00E745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2BF3"/>
    <w:rsid w:val="00EA300C"/>
    <w:rsid w:val="00EA3A44"/>
    <w:rsid w:val="00EA3F6B"/>
    <w:rsid w:val="00EA4729"/>
    <w:rsid w:val="00EA69DC"/>
    <w:rsid w:val="00EA6DED"/>
    <w:rsid w:val="00EA753B"/>
    <w:rsid w:val="00EA7FA2"/>
    <w:rsid w:val="00EB0D5D"/>
    <w:rsid w:val="00EB0ED6"/>
    <w:rsid w:val="00EB1352"/>
    <w:rsid w:val="00EB2112"/>
    <w:rsid w:val="00EB3834"/>
    <w:rsid w:val="00EB5DC2"/>
    <w:rsid w:val="00EB61EE"/>
    <w:rsid w:val="00EC0F49"/>
    <w:rsid w:val="00EC1BFC"/>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1CD"/>
    <w:rsid w:val="00EF36E8"/>
    <w:rsid w:val="00EF384E"/>
    <w:rsid w:val="00EF3A97"/>
    <w:rsid w:val="00EF3FC1"/>
    <w:rsid w:val="00EF41A7"/>
    <w:rsid w:val="00EF4B7B"/>
    <w:rsid w:val="00EF5C11"/>
    <w:rsid w:val="00EF64B4"/>
    <w:rsid w:val="00EF757F"/>
    <w:rsid w:val="00EF79B0"/>
    <w:rsid w:val="00F0022E"/>
    <w:rsid w:val="00F00A76"/>
    <w:rsid w:val="00F01D6C"/>
    <w:rsid w:val="00F02B5E"/>
    <w:rsid w:val="00F044D8"/>
    <w:rsid w:val="00F05DCB"/>
    <w:rsid w:val="00F06B00"/>
    <w:rsid w:val="00F07829"/>
    <w:rsid w:val="00F0791F"/>
    <w:rsid w:val="00F105D0"/>
    <w:rsid w:val="00F10DD3"/>
    <w:rsid w:val="00F115D5"/>
    <w:rsid w:val="00F118D1"/>
    <w:rsid w:val="00F13E44"/>
    <w:rsid w:val="00F14D93"/>
    <w:rsid w:val="00F14DB2"/>
    <w:rsid w:val="00F157F6"/>
    <w:rsid w:val="00F166DF"/>
    <w:rsid w:val="00F16B60"/>
    <w:rsid w:val="00F17261"/>
    <w:rsid w:val="00F17270"/>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ABF"/>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244"/>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5668"/>
    <w:rsid w:val="00F861BD"/>
    <w:rsid w:val="00F86B71"/>
    <w:rsid w:val="00F86CAA"/>
    <w:rsid w:val="00F8730F"/>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797"/>
    <w:rsid w:val="00FA4E55"/>
    <w:rsid w:val="00FA594A"/>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37"/>
    <w:rsid w:val="00FC6EB4"/>
    <w:rsid w:val="00FC785C"/>
    <w:rsid w:val="00FD1739"/>
    <w:rsid w:val="00FD1D5C"/>
    <w:rsid w:val="00FD2608"/>
    <w:rsid w:val="00FD29CD"/>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59C1"/>
    <w:rsid w:val="00FE6783"/>
    <w:rsid w:val="00FF002C"/>
    <w:rsid w:val="00FF08F1"/>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8808CE"/>
    <w:pPr>
      <w:keepNext/>
      <w:keepLines/>
      <w:widowControl w:val="0"/>
      <w:numPr>
        <w:numId w:val="2"/>
      </w:numPr>
      <w:ind w:left="357" w:hanging="357"/>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2"/>
      </w:numPr>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2"/>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rsid w:val="009C3C11"/>
    <w:rPr>
      <w:rFonts w:ascii="Arial" w:hAnsi="Arial"/>
      <w:b/>
      <w:sz w:val="20"/>
    </w:rPr>
  </w:style>
  <w:style w:type="character" w:customStyle="1" w:styleId="Nadpis1Char">
    <w:name w:val="Nadpis 1 Char"/>
    <w:basedOn w:val="Standardnpsmoodstavce"/>
    <w:link w:val="Nadpis1"/>
    <w:rsid w:val="008808CE"/>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3"/>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1224" w:hanging="504"/>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 w:type="paragraph" w:customStyle="1" w:styleId="Mjnadpis02">
    <w:name w:val="Můj nadpis 02"/>
    <w:basedOn w:val="Normln"/>
    <w:link w:val="Mjnadpis02CharChar"/>
    <w:qFormat/>
    <w:rsid w:val="00D013B6"/>
    <w:pPr>
      <w:numPr>
        <w:ilvl w:val="1"/>
        <w:numId w:val="5"/>
      </w:numPr>
      <w:spacing w:after="0" w:line="360" w:lineRule="auto"/>
      <w:contextualSpacing w:val="0"/>
      <w:jc w:val="left"/>
    </w:pPr>
    <w:rPr>
      <w:rFonts w:eastAsia="Times New Roman" w:cs="Times New Roman"/>
      <w:b/>
      <w:smallCaps/>
      <w:sz w:val="22"/>
      <w:szCs w:val="20"/>
      <w:lang w:val="x-none" w:eastAsia="x-none"/>
    </w:rPr>
  </w:style>
  <w:style w:type="character" w:customStyle="1" w:styleId="Mjnadpis02CharChar">
    <w:name w:val="Můj nadpis 02 Char Char"/>
    <w:link w:val="Mjnadpis02"/>
    <w:rsid w:val="00D013B6"/>
    <w:rPr>
      <w:rFonts w:ascii="Arial" w:eastAsia="Times New Roman" w:hAnsi="Arial" w:cs="Times New Roman"/>
      <w:b/>
      <w:smallCaps/>
      <w:szCs w:val="20"/>
      <w:lang w:val="x-none" w:eastAsia="x-none"/>
    </w:rPr>
  </w:style>
  <w:style w:type="paragraph" w:customStyle="1" w:styleId="Mjnadpis03">
    <w:name w:val="Můj nadpis 03"/>
    <w:basedOn w:val="Normln"/>
    <w:rsid w:val="00D013B6"/>
    <w:pPr>
      <w:numPr>
        <w:ilvl w:val="2"/>
        <w:numId w:val="5"/>
      </w:numPr>
      <w:spacing w:after="120"/>
      <w:contextualSpacing w:val="0"/>
      <w:jc w:val="left"/>
    </w:pPr>
    <w:rPr>
      <w:rFonts w:eastAsia="Times New Roman" w:cs="Times New Roman"/>
      <w:b/>
      <w:i/>
      <w:sz w:val="22"/>
      <w:szCs w:val="20"/>
      <w:lang w:val="x-none" w:eastAsia="x-none"/>
    </w:rPr>
  </w:style>
  <w:style w:type="paragraph" w:customStyle="1" w:styleId="Mjnadpis01">
    <w:name w:val="Můj nadpis 01"/>
    <w:basedOn w:val="Normln"/>
    <w:rsid w:val="00D013B6"/>
    <w:pPr>
      <w:numPr>
        <w:numId w:val="5"/>
      </w:numPr>
      <w:autoSpaceDE w:val="0"/>
      <w:autoSpaceDN w:val="0"/>
      <w:adjustRightInd w:val="0"/>
      <w:spacing w:after="0" w:line="480" w:lineRule="auto"/>
      <w:contextualSpacing w:val="0"/>
      <w:jc w:val="left"/>
    </w:pPr>
    <w:rPr>
      <w:rFonts w:eastAsia="Times New Roman" w:cs="Arial"/>
      <w:b/>
      <w:sz w:val="24"/>
      <w:szCs w:val="24"/>
      <w:lang w:eastAsia="cs-CZ"/>
    </w:rPr>
  </w:style>
  <w:style w:type="character" w:styleId="Odkaznakoment">
    <w:name w:val="annotation reference"/>
    <w:basedOn w:val="Standardnpsmoodstavce"/>
    <w:uiPriority w:val="99"/>
    <w:semiHidden/>
    <w:unhideWhenUsed/>
    <w:rsid w:val="00461995"/>
    <w:rPr>
      <w:sz w:val="16"/>
      <w:szCs w:val="16"/>
    </w:rPr>
  </w:style>
  <w:style w:type="paragraph" w:styleId="Textkomente">
    <w:name w:val="annotation text"/>
    <w:basedOn w:val="Normln"/>
    <w:link w:val="TextkomenteChar"/>
    <w:uiPriority w:val="99"/>
    <w:unhideWhenUsed/>
    <w:rsid w:val="00461995"/>
    <w:rPr>
      <w:szCs w:val="20"/>
    </w:rPr>
  </w:style>
  <w:style w:type="character" w:customStyle="1" w:styleId="TextkomenteChar">
    <w:name w:val="Text komentáře Char"/>
    <w:basedOn w:val="Standardnpsmoodstavce"/>
    <w:link w:val="Textkomente"/>
    <w:uiPriority w:val="99"/>
    <w:rsid w:val="0046199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461995"/>
    <w:rPr>
      <w:b/>
      <w:bCs/>
    </w:rPr>
  </w:style>
  <w:style w:type="character" w:customStyle="1" w:styleId="PedmtkomenteChar">
    <w:name w:val="Předmět komentáře Char"/>
    <w:basedOn w:val="TextkomenteChar"/>
    <w:link w:val="Pedmtkomente"/>
    <w:uiPriority w:val="99"/>
    <w:semiHidden/>
    <w:rsid w:val="00461995"/>
    <w:rPr>
      <w:rFonts w:ascii="Arial" w:hAnsi="Arial"/>
      <w:b/>
      <w:bCs/>
      <w:sz w:val="20"/>
      <w:szCs w:val="20"/>
    </w:rPr>
  </w:style>
  <w:style w:type="paragraph" w:styleId="Revize">
    <w:name w:val="Revision"/>
    <w:hidden/>
    <w:uiPriority w:val="99"/>
    <w:semiHidden/>
    <w:rsid w:val="007350D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9729">
      <w:bodyDiv w:val="1"/>
      <w:marLeft w:val="0"/>
      <w:marRight w:val="0"/>
      <w:marTop w:val="0"/>
      <w:marBottom w:val="0"/>
      <w:divBdr>
        <w:top w:val="none" w:sz="0" w:space="0" w:color="auto"/>
        <w:left w:val="none" w:sz="0" w:space="0" w:color="auto"/>
        <w:bottom w:val="none" w:sz="0" w:space="0" w:color="auto"/>
        <w:right w:val="none" w:sz="0" w:space="0" w:color="auto"/>
      </w:divBdr>
      <w:divsChild>
        <w:div w:id="1928879062">
          <w:marLeft w:val="0"/>
          <w:marRight w:val="0"/>
          <w:marTop w:val="0"/>
          <w:marBottom w:val="0"/>
          <w:divBdr>
            <w:top w:val="none" w:sz="0" w:space="0" w:color="auto"/>
            <w:left w:val="none" w:sz="0" w:space="0" w:color="auto"/>
            <w:bottom w:val="none" w:sz="0" w:space="0" w:color="auto"/>
            <w:right w:val="none" w:sz="0" w:space="0" w:color="auto"/>
          </w:divBdr>
        </w:div>
        <w:div w:id="1035732227">
          <w:marLeft w:val="0"/>
          <w:marRight w:val="0"/>
          <w:marTop w:val="0"/>
          <w:marBottom w:val="0"/>
          <w:divBdr>
            <w:top w:val="none" w:sz="0" w:space="0" w:color="auto"/>
            <w:left w:val="none" w:sz="0" w:space="0" w:color="auto"/>
            <w:bottom w:val="none" w:sz="0" w:space="0" w:color="auto"/>
            <w:right w:val="none" w:sz="0" w:space="0" w:color="auto"/>
          </w:divBdr>
        </w:div>
        <w:div w:id="1508324026">
          <w:marLeft w:val="0"/>
          <w:marRight w:val="0"/>
          <w:marTop w:val="0"/>
          <w:marBottom w:val="0"/>
          <w:divBdr>
            <w:top w:val="none" w:sz="0" w:space="0" w:color="auto"/>
            <w:left w:val="none" w:sz="0" w:space="0" w:color="auto"/>
            <w:bottom w:val="none" w:sz="0" w:space="0" w:color="auto"/>
            <w:right w:val="none" w:sz="0" w:space="0" w:color="auto"/>
          </w:divBdr>
        </w:div>
        <w:div w:id="787357273">
          <w:marLeft w:val="0"/>
          <w:marRight w:val="0"/>
          <w:marTop w:val="0"/>
          <w:marBottom w:val="0"/>
          <w:divBdr>
            <w:top w:val="none" w:sz="0" w:space="0" w:color="auto"/>
            <w:left w:val="none" w:sz="0" w:space="0" w:color="auto"/>
            <w:bottom w:val="none" w:sz="0" w:space="0" w:color="auto"/>
            <w:right w:val="none" w:sz="0" w:space="0" w:color="auto"/>
          </w:divBdr>
        </w:div>
        <w:div w:id="1236892873">
          <w:marLeft w:val="0"/>
          <w:marRight w:val="0"/>
          <w:marTop w:val="0"/>
          <w:marBottom w:val="0"/>
          <w:divBdr>
            <w:top w:val="none" w:sz="0" w:space="0" w:color="auto"/>
            <w:left w:val="none" w:sz="0" w:space="0" w:color="auto"/>
            <w:bottom w:val="none" w:sz="0" w:space="0" w:color="auto"/>
            <w:right w:val="none" w:sz="0" w:space="0" w:color="auto"/>
          </w:divBdr>
        </w:div>
        <w:div w:id="1220634211">
          <w:marLeft w:val="0"/>
          <w:marRight w:val="0"/>
          <w:marTop w:val="0"/>
          <w:marBottom w:val="0"/>
          <w:divBdr>
            <w:top w:val="none" w:sz="0" w:space="0" w:color="auto"/>
            <w:left w:val="none" w:sz="0" w:space="0" w:color="auto"/>
            <w:bottom w:val="none" w:sz="0" w:space="0" w:color="auto"/>
            <w:right w:val="none" w:sz="0" w:space="0" w:color="auto"/>
          </w:divBdr>
        </w:div>
        <w:div w:id="221454839">
          <w:marLeft w:val="0"/>
          <w:marRight w:val="0"/>
          <w:marTop w:val="0"/>
          <w:marBottom w:val="0"/>
          <w:divBdr>
            <w:top w:val="none" w:sz="0" w:space="0" w:color="auto"/>
            <w:left w:val="none" w:sz="0" w:space="0" w:color="auto"/>
            <w:bottom w:val="none" w:sz="0" w:space="0" w:color="auto"/>
            <w:right w:val="none" w:sz="0" w:space="0" w:color="auto"/>
          </w:divBdr>
        </w:div>
        <w:div w:id="328943683">
          <w:marLeft w:val="0"/>
          <w:marRight w:val="0"/>
          <w:marTop w:val="0"/>
          <w:marBottom w:val="0"/>
          <w:divBdr>
            <w:top w:val="none" w:sz="0" w:space="0" w:color="auto"/>
            <w:left w:val="none" w:sz="0" w:space="0" w:color="auto"/>
            <w:bottom w:val="none" w:sz="0" w:space="0" w:color="auto"/>
            <w:right w:val="none" w:sz="0" w:space="0" w:color="auto"/>
          </w:divBdr>
        </w:div>
        <w:div w:id="1594708579">
          <w:marLeft w:val="0"/>
          <w:marRight w:val="0"/>
          <w:marTop w:val="0"/>
          <w:marBottom w:val="0"/>
          <w:divBdr>
            <w:top w:val="none" w:sz="0" w:space="0" w:color="auto"/>
            <w:left w:val="none" w:sz="0" w:space="0" w:color="auto"/>
            <w:bottom w:val="none" w:sz="0" w:space="0" w:color="auto"/>
            <w:right w:val="none" w:sz="0" w:space="0" w:color="auto"/>
          </w:divBdr>
        </w:div>
        <w:div w:id="1029374594">
          <w:marLeft w:val="0"/>
          <w:marRight w:val="0"/>
          <w:marTop w:val="0"/>
          <w:marBottom w:val="0"/>
          <w:divBdr>
            <w:top w:val="none" w:sz="0" w:space="0" w:color="auto"/>
            <w:left w:val="none" w:sz="0" w:space="0" w:color="auto"/>
            <w:bottom w:val="none" w:sz="0" w:space="0" w:color="auto"/>
            <w:right w:val="none" w:sz="0" w:space="0" w:color="auto"/>
          </w:divBdr>
        </w:div>
        <w:div w:id="1272129036">
          <w:marLeft w:val="0"/>
          <w:marRight w:val="0"/>
          <w:marTop w:val="0"/>
          <w:marBottom w:val="0"/>
          <w:divBdr>
            <w:top w:val="none" w:sz="0" w:space="0" w:color="auto"/>
            <w:left w:val="none" w:sz="0" w:space="0" w:color="auto"/>
            <w:bottom w:val="none" w:sz="0" w:space="0" w:color="auto"/>
            <w:right w:val="none" w:sz="0" w:space="0" w:color="auto"/>
          </w:divBdr>
        </w:div>
        <w:div w:id="466511282">
          <w:marLeft w:val="0"/>
          <w:marRight w:val="0"/>
          <w:marTop w:val="0"/>
          <w:marBottom w:val="0"/>
          <w:divBdr>
            <w:top w:val="none" w:sz="0" w:space="0" w:color="auto"/>
            <w:left w:val="none" w:sz="0" w:space="0" w:color="auto"/>
            <w:bottom w:val="none" w:sz="0" w:space="0" w:color="auto"/>
            <w:right w:val="none" w:sz="0" w:space="0" w:color="auto"/>
          </w:divBdr>
        </w:div>
        <w:div w:id="338579139">
          <w:marLeft w:val="0"/>
          <w:marRight w:val="0"/>
          <w:marTop w:val="0"/>
          <w:marBottom w:val="0"/>
          <w:divBdr>
            <w:top w:val="none" w:sz="0" w:space="0" w:color="auto"/>
            <w:left w:val="none" w:sz="0" w:space="0" w:color="auto"/>
            <w:bottom w:val="none" w:sz="0" w:space="0" w:color="auto"/>
            <w:right w:val="none" w:sz="0" w:space="0" w:color="auto"/>
          </w:divBdr>
        </w:div>
        <w:div w:id="635113010">
          <w:marLeft w:val="0"/>
          <w:marRight w:val="0"/>
          <w:marTop w:val="0"/>
          <w:marBottom w:val="0"/>
          <w:divBdr>
            <w:top w:val="none" w:sz="0" w:space="0" w:color="auto"/>
            <w:left w:val="none" w:sz="0" w:space="0" w:color="auto"/>
            <w:bottom w:val="none" w:sz="0" w:space="0" w:color="auto"/>
            <w:right w:val="none" w:sz="0" w:space="0" w:color="auto"/>
          </w:divBdr>
        </w:div>
        <w:div w:id="393235772">
          <w:marLeft w:val="0"/>
          <w:marRight w:val="0"/>
          <w:marTop w:val="0"/>
          <w:marBottom w:val="0"/>
          <w:divBdr>
            <w:top w:val="none" w:sz="0" w:space="0" w:color="auto"/>
            <w:left w:val="none" w:sz="0" w:space="0" w:color="auto"/>
            <w:bottom w:val="none" w:sz="0" w:space="0" w:color="auto"/>
            <w:right w:val="none" w:sz="0" w:space="0" w:color="auto"/>
          </w:divBdr>
        </w:div>
        <w:div w:id="199100530">
          <w:marLeft w:val="0"/>
          <w:marRight w:val="0"/>
          <w:marTop w:val="0"/>
          <w:marBottom w:val="0"/>
          <w:divBdr>
            <w:top w:val="none" w:sz="0" w:space="0" w:color="auto"/>
            <w:left w:val="none" w:sz="0" w:space="0" w:color="auto"/>
            <w:bottom w:val="none" w:sz="0" w:space="0" w:color="auto"/>
            <w:right w:val="none" w:sz="0" w:space="0" w:color="auto"/>
          </w:divBdr>
        </w:div>
        <w:div w:id="238947894">
          <w:marLeft w:val="0"/>
          <w:marRight w:val="0"/>
          <w:marTop w:val="0"/>
          <w:marBottom w:val="0"/>
          <w:divBdr>
            <w:top w:val="none" w:sz="0" w:space="0" w:color="auto"/>
            <w:left w:val="none" w:sz="0" w:space="0" w:color="auto"/>
            <w:bottom w:val="none" w:sz="0" w:space="0" w:color="auto"/>
            <w:right w:val="none" w:sz="0" w:space="0" w:color="auto"/>
          </w:divBdr>
        </w:div>
        <w:div w:id="1189637551">
          <w:marLeft w:val="0"/>
          <w:marRight w:val="0"/>
          <w:marTop w:val="0"/>
          <w:marBottom w:val="0"/>
          <w:divBdr>
            <w:top w:val="none" w:sz="0" w:space="0" w:color="auto"/>
            <w:left w:val="none" w:sz="0" w:space="0" w:color="auto"/>
            <w:bottom w:val="none" w:sz="0" w:space="0" w:color="auto"/>
            <w:right w:val="none" w:sz="0" w:space="0" w:color="auto"/>
          </w:divBdr>
        </w:div>
        <w:div w:id="65764915">
          <w:marLeft w:val="0"/>
          <w:marRight w:val="0"/>
          <w:marTop w:val="0"/>
          <w:marBottom w:val="0"/>
          <w:divBdr>
            <w:top w:val="none" w:sz="0" w:space="0" w:color="auto"/>
            <w:left w:val="none" w:sz="0" w:space="0" w:color="auto"/>
            <w:bottom w:val="none" w:sz="0" w:space="0" w:color="auto"/>
            <w:right w:val="none" w:sz="0" w:space="0" w:color="auto"/>
          </w:divBdr>
        </w:div>
        <w:div w:id="204954420">
          <w:marLeft w:val="0"/>
          <w:marRight w:val="0"/>
          <w:marTop w:val="0"/>
          <w:marBottom w:val="0"/>
          <w:divBdr>
            <w:top w:val="none" w:sz="0" w:space="0" w:color="auto"/>
            <w:left w:val="none" w:sz="0" w:space="0" w:color="auto"/>
            <w:bottom w:val="none" w:sz="0" w:space="0" w:color="auto"/>
            <w:right w:val="none" w:sz="0" w:space="0" w:color="auto"/>
          </w:divBdr>
        </w:div>
      </w:divsChild>
    </w:div>
    <w:div w:id="147521835">
      <w:bodyDiv w:val="1"/>
      <w:marLeft w:val="0"/>
      <w:marRight w:val="0"/>
      <w:marTop w:val="0"/>
      <w:marBottom w:val="0"/>
      <w:divBdr>
        <w:top w:val="none" w:sz="0" w:space="0" w:color="auto"/>
        <w:left w:val="none" w:sz="0" w:space="0" w:color="auto"/>
        <w:bottom w:val="none" w:sz="0" w:space="0" w:color="auto"/>
        <w:right w:val="none" w:sz="0" w:space="0" w:color="auto"/>
      </w:divBdr>
    </w:div>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317878945">
      <w:bodyDiv w:val="1"/>
      <w:marLeft w:val="0"/>
      <w:marRight w:val="0"/>
      <w:marTop w:val="0"/>
      <w:marBottom w:val="0"/>
      <w:divBdr>
        <w:top w:val="none" w:sz="0" w:space="0" w:color="auto"/>
        <w:left w:val="none" w:sz="0" w:space="0" w:color="auto"/>
        <w:bottom w:val="none" w:sz="0" w:space="0" w:color="auto"/>
        <w:right w:val="none" w:sz="0" w:space="0" w:color="auto"/>
      </w:divBdr>
    </w:div>
    <w:div w:id="386343360">
      <w:bodyDiv w:val="1"/>
      <w:marLeft w:val="0"/>
      <w:marRight w:val="0"/>
      <w:marTop w:val="0"/>
      <w:marBottom w:val="0"/>
      <w:divBdr>
        <w:top w:val="none" w:sz="0" w:space="0" w:color="auto"/>
        <w:left w:val="none" w:sz="0" w:space="0" w:color="auto"/>
        <w:bottom w:val="none" w:sz="0" w:space="0" w:color="auto"/>
        <w:right w:val="none" w:sz="0" w:space="0" w:color="auto"/>
      </w:divBdr>
    </w:div>
    <w:div w:id="552697564">
      <w:bodyDiv w:val="1"/>
      <w:marLeft w:val="0"/>
      <w:marRight w:val="0"/>
      <w:marTop w:val="0"/>
      <w:marBottom w:val="0"/>
      <w:divBdr>
        <w:top w:val="none" w:sz="0" w:space="0" w:color="auto"/>
        <w:left w:val="none" w:sz="0" w:space="0" w:color="auto"/>
        <w:bottom w:val="none" w:sz="0" w:space="0" w:color="auto"/>
        <w:right w:val="none" w:sz="0" w:space="0" w:color="auto"/>
      </w:divBdr>
      <w:divsChild>
        <w:div w:id="333992559">
          <w:marLeft w:val="0"/>
          <w:marRight w:val="0"/>
          <w:marTop w:val="0"/>
          <w:marBottom w:val="0"/>
          <w:divBdr>
            <w:top w:val="none" w:sz="0" w:space="0" w:color="auto"/>
            <w:left w:val="none" w:sz="0" w:space="0" w:color="auto"/>
            <w:bottom w:val="none" w:sz="0" w:space="0" w:color="auto"/>
            <w:right w:val="none" w:sz="0" w:space="0" w:color="auto"/>
          </w:divBdr>
        </w:div>
        <w:div w:id="410006079">
          <w:marLeft w:val="0"/>
          <w:marRight w:val="0"/>
          <w:marTop w:val="0"/>
          <w:marBottom w:val="0"/>
          <w:divBdr>
            <w:top w:val="none" w:sz="0" w:space="0" w:color="auto"/>
            <w:left w:val="none" w:sz="0" w:space="0" w:color="auto"/>
            <w:bottom w:val="none" w:sz="0" w:space="0" w:color="auto"/>
            <w:right w:val="none" w:sz="0" w:space="0" w:color="auto"/>
          </w:divBdr>
        </w:div>
      </w:divsChild>
    </w:div>
    <w:div w:id="566233262">
      <w:bodyDiv w:val="1"/>
      <w:marLeft w:val="0"/>
      <w:marRight w:val="0"/>
      <w:marTop w:val="0"/>
      <w:marBottom w:val="0"/>
      <w:divBdr>
        <w:top w:val="none" w:sz="0" w:space="0" w:color="auto"/>
        <w:left w:val="none" w:sz="0" w:space="0" w:color="auto"/>
        <w:bottom w:val="none" w:sz="0" w:space="0" w:color="auto"/>
        <w:right w:val="none" w:sz="0" w:space="0" w:color="auto"/>
      </w:divBdr>
    </w:div>
    <w:div w:id="570038731">
      <w:bodyDiv w:val="1"/>
      <w:marLeft w:val="0"/>
      <w:marRight w:val="0"/>
      <w:marTop w:val="0"/>
      <w:marBottom w:val="0"/>
      <w:divBdr>
        <w:top w:val="none" w:sz="0" w:space="0" w:color="auto"/>
        <w:left w:val="none" w:sz="0" w:space="0" w:color="auto"/>
        <w:bottom w:val="none" w:sz="0" w:space="0" w:color="auto"/>
        <w:right w:val="none" w:sz="0" w:space="0" w:color="auto"/>
      </w:divBdr>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63629155">
      <w:bodyDiv w:val="1"/>
      <w:marLeft w:val="0"/>
      <w:marRight w:val="0"/>
      <w:marTop w:val="0"/>
      <w:marBottom w:val="0"/>
      <w:divBdr>
        <w:top w:val="none" w:sz="0" w:space="0" w:color="auto"/>
        <w:left w:val="none" w:sz="0" w:space="0" w:color="auto"/>
        <w:bottom w:val="none" w:sz="0" w:space="0" w:color="auto"/>
        <w:right w:val="none" w:sz="0" w:space="0" w:color="auto"/>
      </w:divBdr>
      <w:divsChild>
        <w:div w:id="347484791">
          <w:marLeft w:val="0"/>
          <w:marRight w:val="0"/>
          <w:marTop w:val="0"/>
          <w:marBottom w:val="0"/>
          <w:divBdr>
            <w:top w:val="none" w:sz="0" w:space="0" w:color="auto"/>
            <w:left w:val="none" w:sz="0" w:space="0" w:color="auto"/>
            <w:bottom w:val="none" w:sz="0" w:space="0" w:color="auto"/>
            <w:right w:val="none" w:sz="0" w:space="0" w:color="auto"/>
          </w:divBdr>
        </w:div>
        <w:div w:id="528493766">
          <w:marLeft w:val="0"/>
          <w:marRight w:val="0"/>
          <w:marTop w:val="0"/>
          <w:marBottom w:val="0"/>
          <w:divBdr>
            <w:top w:val="none" w:sz="0" w:space="0" w:color="auto"/>
            <w:left w:val="none" w:sz="0" w:space="0" w:color="auto"/>
            <w:bottom w:val="none" w:sz="0" w:space="0" w:color="auto"/>
            <w:right w:val="none" w:sz="0" w:space="0" w:color="auto"/>
          </w:divBdr>
        </w:div>
        <w:div w:id="871694711">
          <w:marLeft w:val="0"/>
          <w:marRight w:val="0"/>
          <w:marTop w:val="0"/>
          <w:marBottom w:val="0"/>
          <w:divBdr>
            <w:top w:val="none" w:sz="0" w:space="0" w:color="auto"/>
            <w:left w:val="none" w:sz="0" w:space="0" w:color="auto"/>
            <w:bottom w:val="none" w:sz="0" w:space="0" w:color="auto"/>
            <w:right w:val="none" w:sz="0" w:space="0" w:color="auto"/>
          </w:divBdr>
        </w:div>
        <w:div w:id="715934165">
          <w:marLeft w:val="0"/>
          <w:marRight w:val="0"/>
          <w:marTop w:val="0"/>
          <w:marBottom w:val="0"/>
          <w:divBdr>
            <w:top w:val="none" w:sz="0" w:space="0" w:color="auto"/>
            <w:left w:val="none" w:sz="0" w:space="0" w:color="auto"/>
            <w:bottom w:val="none" w:sz="0" w:space="0" w:color="auto"/>
            <w:right w:val="none" w:sz="0" w:space="0" w:color="auto"/>
          </w:divBdr>
        </w:div>
        <w:div w:id="245386242">
          <w:marLeft w:val="0"/>
          <w:marRight w:val="0"/>
          <w:marTop w:val="0"/>
          <w:marBottom w:val="0"/>
          <w:divBdr>
            <w:top w:val="none" w:sz="0" w:space="0" w:color="auto"/>
            <w:left w:val="none" w:sz="0" w:space="0" w:color="auto"/>
            <w:bottom w:val="none" w:sz="0" w:space="0" w:color="auto"/>
            <w:right w:val="none" w:sz="0" w:space="0" w:color="auto"/>
          </w:divBdr>
        </w:div>
        <w:div w:id="197818332">
          <w:marLeft w:val="0"/>
          <w:marRight w:val="0"/>
          <w:marTop w:val="0"/>
          <w:marBottom w:val="0"/>
          <w:divBdr>
            <w:top w:val="none" w:sz="0" w:space="0" w:color="auto"/>
            <w:left w:val="none" w:sz="0" w:space="0" w:color="auto"/>
            <w:bottom w:val="none" w:sz="0" w:space="0" w:color="auto"/>
            <w:right w:val="none" w:sz="0" w:space="0" w:color="auto"/>
          </w:divBdr>
        </w:div>
        <w:div w:id="1306546015">
          <w:marLeft w:val="0"/>
          <w:marRight w:val="0"/>
          <w:marTop w:val="0"/>
          <w:marBottom w:val="0"/>
          <w:divBdr>
            <w:top w:val="none" w:sz="0" w:space="0" w:color="auto"/>
            <w:left w:val="none" w:sz="0" w:space="0" w:color="auto"/>
            <w:bottom w:val="none" w:sz="0" w:space="0" w:color="auto"/>
            <w:right w:val="none" w:sz="0" w:space="0" w:color="auto"/>
          </w:divBdr>
        </w:div>
        <w:div w:id="258218503">
          <w:marLeft w:val="0"/>
          <w:marRight w:val="0"/>
          <w:marTop w:val="0"/>
          <w:marBottom w:val="0"/>
          <w:divBdr>
            <w:top w:val="none" w:sz="0" w:space="0" w:color="auto"/>
            <w:left w:val="none" w:sz="0" w:space="0" w:color="auto"/>
            <w:bottom w:val="none" w:sz="0" w:space="0" w:color="auto"/>
            <w:right w:val="none" w:sz="0" w:space="0" w:color="auto"/>
          </w:divBdr>
        </w:div>
        <w:div w:id="399524464">
          <w:marLeft w:val="0"/>
          <w:marRight w:val="0"/>
          <w:marTop w:val="0"/>
          <w:marBottom w:val="0"/>
          <w:divBdr>
            <w:top w:val="none" w:sz="0" w:space="0" w:color="auto"/>
            <w:left w:val="none" w:sz="0" w:space="0" w:color="auto"/>
            <w:bottom w:val="none" w:sz="0" w:space="0" w:color="auto"/>
            <w:right w:val="none" w:sz="0" w:space="0" w:color="auto"/>
          </w:divBdr>
        </w:div>
        <w:div w:id="1775251437">
          <w:marLeft w:val="0"/>
          <w:marRight w:val="0"/>
          <w:marTop w:val="0"/>
          <w:marBottom w:val="0"/>
          <w:divBdr>
            <w:top w:val="none" w:sz="0" w:space="0" w:color="auto"/>
            <w:left w:val="none" w:sz="0" w:space="0" w:color="auto"/>
            <w:bottom w:val="none" w:sz="0" w:space="0" w:color="auto"/>
            <w:right w:val="none" w:sz="0" w:space="0" w:color="auto"/>
          </w:divBdr>
        </w:div>
        <w:div w:id="1074857260">
          <w:marLeft w:val="0"/>
          <w:marRight w:val="0"/>
          <w:marTop w:val="0"/>
          <w:marBottom w:val="0"/>
          <w:divBdr>
            <w:top w:val="none" w:sz="0" w:space="0" w:color="auto"/>
            <w:left w:val="none" w:sz="0" w:space="0" w:color="auto"/>
            <w:bottom w:val="none" w:sz="0" w:space="0" w:color="auto"/>
            <w:right w:val="none" w:sz="0" w:space="0" w:color="auto"/>
          </w:divBdr>
        </w:div>
        <w:div w:id="1680544556">
          <w:marLeft w:val="0"/>
          <w:marRight w:val="0"/>
          <w:marTop w:val="0"/>
          <w:marBottom w:val="0"/>
          <w:divBdr>
            <w:top w:val="none" w:sz="0" w:space="0" w:color="auto"/>
            <w:left w:val="none" w:sz="0" w:space="0" w:color="auto"/>
            <w:bottom w:val="none" w:sz="0" w:space="0" w:color="auto"/>
            <w:right w:val="none" w:sz="0" w:space="0" w:color="auto"/>
          </w:divBdr>
        </w:div>
        <w:div w:id="41444363">
          <w:marLeft w:val="0"/>
          <w:marRight w:val="0"/>
          <w:marTop w:val="0"/>
          <w:marBottom w:val="0"/>
          <w:divBdr>
            <w:top w:val="none" w:sz="0" w:space="0" w:color="auto"/>
            <w:left w:val="none" w:sz="0" w:space="0" w:color="auto"/>
            <w:bottom w:val="none" w:sz="0" w:space="0" w:color="auto"/>
            <w:right w:val="none" w:sz="0" w:space="0" w:color="auto"/>
          </w:divBdr>
        </w:div>
        <w:div w:id="221066714">
          <w:marLeft w:val="0"/>
          <w:marRight w:val="0"/>
          <w:marTop w:val="0"/>
          <w:marBottom w:val="0"/>
          <w:divBdr>
            <w:top w:val="none" w:sz="0" w:space="0" w:color="auto"/>
            <w:left w:val="none" w:sz="0" w:space="0" w:color="auto"/>
            <w:bottom w:val="none" w:sz="0" w:space="0" w:color="auto"/>
            <w:right w:val="none" w:sz="0" w:space="0" w:color="auto"/>
          </w:divBdr>
        </w:div>
        <w:div w:id="33579548">
          <w:marLeft w:val="0"/>
          <w:marRight w:val="0"/>
          <w:marTop w:val="0"/>
          <w:marBottom w:val="0"/>
          <w:divBdr>
            <w:top w:val="none" w:sz="0" w:space="0" w:color="auto"/>
            <w:left w:val="none" w:sz="0" w:space="0" w:color="auto"/>
            <w:bottom w:val="none" w:sz="0" w:space="0" w:color="auto"/>
            <w:right w:val="none" w:sz="0" w:space="0" w:color="auto"/>
          </w:divBdr>
        </w:div>
        <w:div w:id="1594705070">
          <w:marLeft w:val="0"/>
          <w:marRight w:val="0"/>
          <w:marTop w:val="0"/>
          <w:marBottom w:val="0"/>
          <w:divBdr>
            <w:top w:val="none" w:sz="0" w:space="0" w:color="auto"/>
            <w:left w:val="none" w:sz="0" w:space="0" w:color="auto"/>
            <w:bottom w:val="none" w:sz="0" w:space="0" w:color="auto"/>
            <w:right w:val="none" w:sz="0" w:space="0" w:color="auto"/>
          </w:divBdr>
        </w:div>
        <w:div w:id="1423063928">
          <w:marLeft w:val="0"/>
          <w:marRight w:val="0"/>
          <w:marTop w:val="0"/>
          <w:marBottom w:val="0"/>
          <w:divBdr>
            <w:top w:val="none" w:sz="0" w:space="0" w:color="auto"/>
            <w:left w:val="none" w:sz="0" w:space="0" w:color="auto"/>
            <w:bottom w:val="none" w:sz="0" w:space="0" w:color="auto"/>
            <w:right w:val="none" w:sz="0" w:space="0" w:color="auto"/>
          </w:divBdr>
        </w:div>
        <w:div w:id="1928266964">
          <w:marLeft w:val="0"/>
          <w:marRight w:val="0"/>
          <w:marTop w:val="0"/>
          <w:marBottom w:val="0"/>
          <w:divBdr>
            <w:top w:val="none" w:sz="0" w:space="0" w:color="auto"/>
            <w:left w:val="none" w:sz="0" w:space="0" w:color="auto"/>
            <w:bottom w:val="none" w:sz="0" w:space="0" w:color="auto"/>
            <w:right w:val="none" w:sz="0" w:space="0" w:color="auto"/>
          </w:divBdr>
        </w:div>
        <w:div w:id="858856333">
          <w:marLeft w:val="0"/>
          <w:marRight w:val="0"/>
          <w:marTop w:val="0"/>
          <w:marBottom w:val="0"/>
          <w:divBdr>
            <w:top w:val="none" w:sz="0" w:space="0" w:color="auto"/>
            <w:left w:val="none" w:sz="0" w:space="0" w:color="auto"/>
            <w:bottom w:val="none" w:sz="0" w:space="0" w:color="auto"/>
            <w:right w:val="none" w:sz="0" w:space="0" w:color="auto"/>
          </w:divBdr>
        </w:div>
        <w:div w:id="75439161">
          <w:marLeft w:val="0"/>
          <w:marRight w:val="0"/>
          <w:marTop w:val="0"/>
          <w:marBottom w:val="0"/>
          <w:divBdr>
            <w:top w:val="none" w:sz="0" w:space="0" w:color="auto"/>
            <w:left w:val="none" w:sz="0" w:space="0" w:color="auto"/>
            <w:bottom w:val="none" w:sz="0" w:space="0" w:color="auto"/>
            <w:right w:val="none" w:sz="0" w:space="0" w:color="auto"/>
          </w:divBdr>
        </w:div>
      </w:divsChild>
    </w:div>
    <w:div w:id="684022563">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809714289">
      <w:bodyDiv w:val="1"/>
      <w:marLeft w:val="0"/>
      <w:marRight w:val="0"/>
      <w:marTop w:val="0"/>
      <w:marBottom w:val="0"/>
      <w:divBdr>
        <w:top w:val="none" w:sz="0" w:space="0" w:color="auto"/>
        <w:left w:val="none" w:sz="0" w:space="0" w:color="auto"/>
        <w:bottom w:val="none" w:sz="0" w:space="0" w:color="auto"/>
        <w:right w:val="none" w:sz="0" w:space="0" w:color="auto"/>
      </w:divBdr>
      <w:divsChild>
        <w:div w:id="169763276">
          <w:marLeft w:val="0"/>
          <w:marRight w:val="0"/>
          <w:marTop w:val="0"/>
          <w:marBottom w:val="0"/>
          <w:divBdr>
            <w:top w:val="none" w:sz="0" w:space="0" w:color="auto"/>
            <w:left w:val="none" w:sz="0" w:space="0" w:color="auto"/>
            <w:bottom w:val="none" w:sz="0" w:space="0" w:color="auto"/>
            <w:right w:val="none" w:sz="0" w:space="0" w:color="auto"/>
          </w:divBdr>
        </w:div>
        <w:div w:id="1739935298">
          <w:marLeft w:val="0"/>
          <w:marRight w:val="0"/>
          <w:marTop w:val="0"/>
          <w:marBottom w:val="0"/>
          <w:divBdr>
            <w:top w:val="none" w:sz="0" w:space="0" w:color="auto"/>
            <w:left w:val="none" w:sz="0" w:space="0" w:color="auto"/>
            <w:bottom w:val="none" w:sz="0" w:space="0" w:color="auto"/>
            <w:right w:val="none" w:sz="0" w:space="0" w:color="auto"/>
          </w:divBdr>
        </w:div>
        <w:div w:id="1325427179">
          <w:marLeft w:val="0"/>
          <w:marRight w:val="0"/>
          <w:marTop w:val="0"/>
          <w:marBottom w:val="0"/>
          <w:divBdr>
            <w:top w:val="none" w:sz="0" w:space="0" w:color="auto"/>
            <w:left w:val="none" w:sz="0" w:space="0" w:color="auto"/>
            <w:bottom w:val="none" w:sz="0" w:space="0" w:color="auto"/>
            <w:right w:val="none" w:sz="0" w:space="0" w:color="auto"/>
          </w:divBdr>
        </w:div>
        <w:div w:id="142356200">
          <w:marLeft w:val="0"/>
          <w:marRight w:val="0"/>
          <w:marTop w:val="0"/>
          <w:marBottom w:val="0"/>
          <w:divBdr>
            <w:top w:val="none" w:sz="0" w:space="0" w:color="auto"/>
            <w:left w:val="none" w:sz="0" w:space="0" w:color="auto"/>
            <w:bottom w:val="none" w:sz="0" w:space="0" w:color="auto"/>
            <w:right w:val="none" w:sz="0" w:space="0" w:color="auto"/>
          </w:divBdr>
        </w:div>
        <w:div w:id="399140901">
          <w:marLeft w:val="0"/>
          <w:marRight w:val="0"/>
          <w:marTop w:val="0"/>
          <w:marBottom w:val="0"/>
          <w:divBdr>
            <w:top w:val="none" w:sz="0" w:space="0" w:color="auto"/>
            <w:left w:val="none" w:sz="0" w:space="0" w:color="auto"/>
            <w:bottom w:val="none" w:sz="0" w:space="0" w:color="auto"/>
            <w:right w:val="none" w:sz="0" w:space="0" w:color="auto"/>
          </w:divBdr>
        </w:div>
        <w:div w:id="2062946260">
          <w:marLeft w:val="0"/>
          <w:marRight w:val="0"/>
          <w:marTop w:val="0"/>
          <w:marBottom w:val="0"/>
          <w:divBdr>
            <w:top w:val="none" w:sz="0" w:space="0" w:color="auto"/>
            <w:left w:val="none" w:sz="0" w:space="0" w:color="auto"/>
            <w:bottom w:val="none" w:sz="0" w:space="0" w:color="auto"/>
            <w:right w:val="none" w:sz="0" w:space="0" w:color="auto"/>
          </w:divBdr>
        </w:div>
        <w:div w:id="903221992">
          <w:marLeft w:val="0"/>
          <w:marRight w:val="0"/>
          <w:marTop w:val="0"/>
          <w:marBottom w:val="0"/>
          <w:divBdr>
            <w:top w:val="none" w:sz="0" w:space="0" w:color="auto"/>
            <w:left w:val="none" w:sz="0" w:space="0" w:color="auto"/>
            <w:bottom w:val="none" w:sz="0" w:space="0" w:color="auto"/>
            <w:right w:val="none" w:sz="0" w:space="0" w:color="auto"/>
          </w:divBdr>
        </w:div>
        <w:div w:id="1326981069">
          <w:marLeft w:val="0"/>
          <w:marRight w:val="0"/>
          <w:marTop w:val="0"/>
          <w:marBottom w:val="0"/>
          <w:divBdr>
            <w:top w:val="none" w:sz="0" w:space="0" w:color="auto"/>
            <w:left w:val="none" w:sz="0" w:space="0" w:color="auto"/>
            <w:bottom w:val="none" w:sz="0" w:space="0" w:color="auto"/>
            <w:right w:val="none" w:sz="0" w:space="0" w:color="auto"/>
          </w:divBdr>
        </w:div>
        <w:div w:id="414866710">
          <w:marLeft w:val="0"/>
          <w:marRight w:val="0"/>
          <w:marTop w:val="0"/>
          <w:marBottom w:val="0"/>
          <w:divBdr>
            <w:top w:val="none" w:sz="0" w:space="0" w:color="auto"/>
            <w:left w:val="none" w:sz="0" w:space="0" w:color="auto"/>
            <w:bottom w:val="none" w:sz="0" w:space="0" w:color="auto"/>
            <w:right w:val="none" w:sz="0" w:space="0" w:color="auto"/>
          </w:divBdr>
        </w:div>
        <w:div w:id="1121924014">
          <w:marLeft w:val="0"/>
          <w:marRight w:val="0"/>
          <w:marTop w:val="0"/>
          <w:marBottom w:val="0"/>
          <w:divBdr>
            <w:top w:val="none" w:sz="0" w:space="0" w:color="auto"/>
            <w:left w:val="none" w:sz="0" w:space="0" w:color="auto"/>
            <w:bottom w:val="none" w:sz="0" w:space="0" w:color="auto"/>
            <w:right w:val="none" w:sz="0" w:space="0" w:color="auto"/>
          </w:divBdr>
        </w:div>
        <w:div w:id="889149962">
          <w:marLeft w:val="0"/>
          <w:marRight w:val="0"/>
          <w:marTop w:val="0"/>
          <w:marBottom w:val="0"/>
          <w:divBdr>
            <w:top w:val="none" w:sz="0" w:space="0" w:color="auto"/>
            <w:left w:val="none" w:sz="0" w:space="0" w:color="auto"/>
            <w:bottom w:val="none" w:sz="0" w:space="0" w:color="auto"/>
            <w:right w:val="none" w:sz="0" w:space="0" w:color="auto"/>
          </w:divBdr>
        </w:div>
        <w:div w:id="1347706075">
          <w:marLeft w:val="0"/>
          <w:marRight w:val="0"/>
          <w:marTop w:val="0"/>
          <w:marBottom w:val="0"/>
          <w:divBdr>
            <w:top w:val="none" w:sz="0" w:space="0" w:color="auto"/>
            <w:left w:val="none" w:sz="0" w:space="0" w:color="auto"/>
            <w:bottom w:val="none" w:sz="0" w:space="0" w:color="auto"/>
            <w:right w:val="none" w:sz="0" w:space="0" w:color="auto"/>
          </w:divBdr>
        </w:div>
        <w:div w:id="1828589147">
          <w:marLeft w:val="0"/>
          <w:marRight w:val="0"/>
          <w:marTop w:val="0"/>
          <w:marBottom w:val="0"/>
          <w:divBdr>
            <w:top w:val="none" w:sz="0" w:space="0" w:color="auto"/>
            <w:left w:val="none" w:sz="0" w:space="0" w:color="auto"/>
            <w:bottom w:val="none" w:sz="0" w:space="0" w:color="auto"/>
            <w:right w:val="none" w:sz="0" w:space="0" w:color="auto"/>
          </w:divBdr>
        </w:div>
        <w:div w:id="1323050377">
          <w:marLeft w:val="0"/>
          <w:marRight w:val="0"/>
          <w:marTop w:val="0"/>
          <w:marBottom w:val="0"/>
          <w:divBdr>
            <w:top w:val="none" w:sz="0" w:space="0" w:color="auto"/>
            <w:left w:val="none" w:sz="0" w:space="0" w:color="auto"/>
            <w:bottom w:val="none" w:sz="0" w:space="0" w:color="auto"/>
            <w:right w:val="none" w:sz="0" w:space="0" w:color="auto"/>
          </w:divBdr>
        </w:div>
        <w:div w:id="91777445">
          <w:marLeft w:val="0"/>
          <w:marRight w:val="0"/>
          <w:marTop w:val="0"/>
          <w:marBottom w:val="0"/>
          <w:divBdr>
            <w:top w:val="none" w:sz="0" w:space="0" w:color="auto"/>
            <w:left w:val="none" w:sz="0" w:space="0" w:color="auto"/>
            <w:bottom w:val="none" w:sz="0" w:space="0" w:color="auto"/>
            <w:right w:val="none" w:sz="0" w:space="0" w:color="auto"/>
          </w:divBdr>
        </w:div>
        <w:div w:id="272246472">
          <w:marLeft w:val="0"/>
          <w:marRight w:val="0"/>
          <w:marTop w:val="0"/>
          <w:marBottom w:val="0"/>
          <w:divBdr>
            <w:top w:val="none" w:sz="0" w:space="0" w:color="auto"/>
            <w:left w:val="none" w:sz="0" w:space="0" w:color="auto"/>
            <w:bottom w:val="none" w:sz="0" w:space="0" w:color="auto"/>
            <w:right w:val="none" w:sz="0" w:space="0" w:color="auto"/>
          </w:divBdr>
        </w:div>
        <w:div w:id="1811627754">
          <w:marLeft w:val="0"/>
          <w:marRight w:val="0"/>
          <w:marTop w:val="0"/>
          <w:marBottom w:val="0"/>
          <w:divBdr>
            <w:top w:val="none" w:sz="0" w:space="0" w:color="auto"/>
            <w:left w:val="none" w:sz="0" w:space="0" w:color="auto"/>
            <w:bottom w:val="none" w:sz="0" w:space="0" w:color="auto"/>
            <w:right w:val="none" w:sz="0" w:space="0" w:color="auto"/>
          </w:divBdr>
        </w:div>
        <w:div w:id="653215349">
          <w:marLeft w:val="0"/>
          <w:marRight w:val="0"/>
          <w:marTop w:val="0"/>
          <w:marBottom w:val="0"/>
          <w:divBdr>
            <w:top w:val="none" w:sz="0" w:space="0" w:color="auto"/>
            <w:left w:val="none" w:sz="0" w:space="0" w:color="auto"/>
            <w:bottom w:val="none" w:sz="0" w:space="0" w:color="auto"/>
            <w:right w:val="none" w:sz="0" w:space="0" w:color="auto"/>
          </w:divBdr>
        </w:div>
        <w:div w:id="89545977">
          <w:marLeft w:val="0"/>
          <w:marRight w:val="0"/>
          <w:marTop w:val="0"/>
          <w:marBottom w:val="0"/>
          <w:divBdr>
            <w:top w:val="none" w:sz="0" w:space="0" w:color="auto"/>
            <w:left w:val="none" w:sz="0" w:space="0" w:color="auto"/>
            <w:bottom w:val="none" w:sz="0" w:space="0" w:color="auto"/>
            <w:right w:val="none" w:sz="0" w:space="0" w:color="auto"/>
          </w:divBdr>
        </w:div>
        <w:div w:id="1893271054">
          <w:marLeft w:val="0"/>
          <w:marRight w:val="0"/>
          <w:marTop w:val="0"/>
          <w:marBottom w:val="0"/>
          <w:divBdr>
            <w:top w:val="none" w:sz="0" w:space="0" w:color="auto"/>
            <w:left w:val="none" w:sz="0" w:space="0" w:color="auto"/>
            <w:bottom w:val="none" w:sz="0" w:space="0" w:color="auto"/>
            <w:right w:val="none" w:sz="0" w:space="0" w:color="auto"/>
          </w:divBdr>
        </w:div>
      </w:divsChild>
    </w:div>
    <w:div w:id="811484479">
      <w:bodyDiv w:val="1"/>
      <w:marLeft w:val="0"/>
      <w:marRight w:val="0"/>
      <w:marTop w:val="0"/>
      <w:marBottom w:val="0"/>
      <w:divBdr>
        <w:top w:val="none" w:sz="0" w:space="0" w:color="auto"/>
        <w:left w:val="none" w:sz="0" w:space="0" w:color="auto"/>
        <w:bottom w:val="none" w:sz="0" w:space="0" w:color="auto"/>
        <w:right w:val="none" w:sz="0" w:space="0" w:color="auto"/>
      </w:divBdr>
      <w:divsChild>
        <w:div w:id="1748575787">
          <w:marLeft w:val="0"/>
          <w:marRight w:val="0"/>
          <w:marTop w:val="0"/>
          <w:marBottom w:val="0"/>
          <w:divBdr>
            <w:top w:val="none" w:sz="0" w:space="0" w:color="auto"/>
            <w:left w:val="none" w:sz="0" w:space="0" w:color="auto"/>
            <w:bottom w:val="none" w:sz="0" w:space="0" w:color="auto"/>
            <w:right w:val="none" w:sz="0" w:space="0" w:color="auto"/>
          </w:divBdr>
          <w:divsChild>
            <w:div w:id="692657213">
              <w:marLeft w:val="0"/>
              <w:marRight w:val="0"/>
              <w:marTop w:val="0"/>
              <w:marBottom w:val="0"/>
              <w:divBdr>
                <w:top w:val="none" w:sz="0" w:space="0" w:color="auto"/>
                <w:left w:val="none" w:sz="0" w:space="0" w:color="auto"/>
                <w:bottom w:val="none" w:sz="0" w:space="0" w:color="auto"/>
                <w:right w:val="none" w:sz="0" w:space="0" w:color="auto"/>
              </w:divBdr>
              <w:divsChild>
                <w:div w:id="1902405250">
                  <w:marLeft w:val="0"/>
                  <w:marRight w:val="0"/>
                  <w:marTop w:val="0"/>
                  <w:marBottom w:val="0"/>
                  <w:divBdr>
                    <w:top w:val="none" w:sz="0" w:space="0" w:color="auto"/>
                    <w:left w:val="none" w:sz="0" w:space="0" w:color="auto"/>
                    <w:bottom w:val="none" w:sz="0" w:space="0" w:color="auto"/>
                    <w:right w:val="none" w:sz="0" w:space="0" w:color="auto"/>
                  </w:divBdr>
                  <w:divsChild>
                    <w:div w:id="20177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5922">
          <w:marLeft w:val="0"/>
          <w:marRight w:val="0"/>
          <w:marTop w:val="0"/>
          <w:marBottom w:val="0"/>
          <w:divBdr>
            <w:top w:val="none" w:sz="0" w:space="0" w:color="auto"/>
            <w:left w:val="none" w:sz="0" w:space="0" w:color="auto"/>
            <w:bottom w:val="none" w:sz="0" w:space="0" w:color="auto"/>
            <w:right w:val="none" w:sz="0" w:space="0" w:color="auto"/>
          </w:divBdr>
          <w:divsChild>
            <w:div w:id="1368138740">
              <w:marLeft w:val="0"/>
              <w:marRight w:val="0"/>
              <w:marTop w:val="0"/>
              <w:marBottom w:val="0"/>
              <w:divBdr>
                <w:top w:val="none" w:sz="0" w:space="0" w:color="auto"/>
                <w:left w:val="none" w:sz="0" w:space="0" w:color="auto"/>
                <w:bottom w:val="none" w:sz="0" w:space="0" w:color="auto"/>
                <w:right w:val="none" w:sz="0" w:space="0" w:color="auto"/>
              </w:divBdr>
              <w:divsChild>
                <w:div w:id="695034745">
                  <w:marLeft w:val="0"/>
                  <w:marRight w:val="0"/>
                  <w:marTop w:val="0"/>
                  <w:marBottom w:val="0"/>
                  <w:divBdr>
                    <w:top w:val="none" w:sz="0" w:space="0" w:color="auto"/>
                    <w:left w:val="none" w:sz="0" w:space="0" w:color="auto"/>
                    <w:bottom w:val="none" w:sz="0" w:space="0" w:color="auto"/>
                    <w:right w:val="none" w:sz="0" w:space="0" w:color="auto"/>
                  </w:divBdr>
                  <w:divsChild>
                    <w:div w:id="16571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030434">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183515736">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sChild>
        <w:div w:id="159735719">
          <w:marLeft w:val="0"/>
          <w:marRight w:val="0"/>
          <w:marTop w:val="0"/>
          <w:marBottom w:val="0"/>
          <w:divBdr>
            <w:top w:val="none" w:sz="0" w:space="0" w:color="auto"/>
            <w:left w:val="none" w:sz="0" w:space="0" w:color="auto"/>
            <w:bottom w:val="none" w:sz="0" w:space="0" w:color="auto"/>
            <w:right w:val="none" w:sz="0" w:space="0" w:color="auto"/>
          </w:divBdr>
        </w:div>
        <w:div w:id="483813786">
          <w:marLeft w:val="0"/>
          <w:marRight w:val="0"/>
          <w:marTop w:val="0"/>
          <w:marBottom w:val="0"/>
          <w:divBdr>
            <w:top w:val="none" w:sz="0" w:space="0" w:color="auto"/>
            <w:left w:val="none" w:sz="0" w:space="0" w:color="auto"/>
            <w:bottom w:val="none" w:sz="0" w:space="0" w:color="auto"/>
            <w:right w:val="none" w:sz="0" w:space="0" w:color="auto"/>
          </w:divBdr>
        </w:div>
        <w:div w:id="1756783019">
          <w:marLeft w:val="0"/>
          <w:marRight w:val="0"/>
          <w:marTop w:val="0"/>
          <w:marBottom w:val="0"/>
          <w:divBdr>
            <w:top w:val="none" w:sz="0" w:space="0" w:color="auto"/>
            <w:left w:val="none" w:sz="0" w:space="0" w:color="auto"/>
            <w:bottom w:val="none" w:sz="0" w:space="0" w:color="auto"/>
            <w:right w:val="none" w:sz="0" w:space="0" w:color="auto"/>
          </w:divBdr>
        </w:div>
        <w:div w:id="185753210">
          <w:marLeft w:val="0"/>
          <w:marRight w:val="0"/>
          <w:marTop w:val="0"/>
          <w:marBottom w:val="0"/>
          <w:divBdr>
            <w:top w:val="none" w:sz="0" w:space="0" w:color="auto"/>
            <w:left w:val="none" w:sz="0" w:space="0" w:color="auto"/>
            <w:bottom w:val="none" w:sz="0" w:space="0" w:color="auto"/>
            <w:right w:val="none" w:sz="0" w:space="0" w:color="auto"/>
          </w:divBdr>
        </w:div>
        <w:div w:id="522593529">
          <w:marLeft w:val="0"/>
          <w:marRight w:val="0"/>
          <w:marTop w:val="0"/>
          <w:marBottom w:val="0"/>
          <w:divBdr>
            <w:top w:val="none" w:sz="0" w:space="0" w:color="auto"/>
            <w:left w:val="none" w:sz="0" w:space="0" w:color="auto"/>
            <w:bottom w:val="none" w:sz="0" w:space="0" w:color="auto"/>
            <w:right w:val="none" w:sz="0" w:space="0" w:color="auto"/>
          </w:divBdr>
        </w:div>
        <w:div w:id="65035706">
          <w:marLeft w:val="0"/>
          <w:marRight w:val="0"/>
          <w:marTop w:val="0"/>
          <w:marBottom w:val="0"/>
          <w:divBdr>
            <w:top w:val="none" w:sz="0" w:space="0" w:color="auto"/>
            <w:left w:val="none" w:sz="0" w:space="0" w:color="auto"/>
            <w:bottom w:val="none" w:sz="0" w:space="0" w:color="auto"/>
            <w:right w:val="none" w:sz="0" w:space="0" w:color="auto"/>
          </w:divBdr>
        </w:div>
        <w:div w:id="1386568409">
          <w:marLeft w:val="0"/>
          <w:marRight w:val="0"/>
          <w:marTop w:val="0"/>
          <w:marBottom w:val="0"/>
          <w:divBdr>
            <w:top w:val="none" w:sz="0" w:space="0" w:color="auto"/>
            <w:left w:val="none" w:sz="0" w:space="0" w:color="auto"/>
            <w:bottom w:val="none" w:sz="0" w:space="0" w:color="auto"/>
            <w:right w:val="none" w:sz="0" w:space="0" w:color="auto"/>
          </w:divBdr>
        </w:div>
        <w:div w:id="1448935885">
          <w:marLeft w:val="0"/>
          <w:marRight w:val="0"/>
          <w:marTop w:val="0"/>
          <w:marBottom w:val="0"/>
          <w:divBdr>
            <w:top w:val="none" w:sz="0" w:space="0" w:color="auto"/>
            <w:left w:val="none" w:sz="0" w:space="0" w:color="auto"/>
            <w:bottom w:val="none" w:sz="0" w:space="0" w:color="auto"/>
            <w:right w:val="none" w:sz="0" w:space="0" w:color="auto"/>
          </w:divBdr>
        </w:div>
        <w:div w:id="465510594">
          <w:marLeft w:val="0"/>
          <w:marRight w:val="0"/>
          <w:marTop w:val="0"/>
          <w:marBottom w:val="0"/>
          <w:divBdr>
            <w:top w:val="none" w:sz="0" w:space="0" w:color="auto"/>
            <w:left w:val="none" w:sz="0" w:space="0" w:color="auto"/>
            <w:bottom w:val="none" w:sz="0" w:space="0" w:color="auto"/>
            <w:right w:val="none" w:sz="0" w:space="0" w:color="auto"/>
          </w:divBdr>
        </w:div>
        <w:div w:id="1305626056">
          <w:marLeft w:val="0"/>
          <w:marRight w:val="0"/>
          <w:marTop w:val="0"/>
          <w:marBottom w:val="0"/>
          <w:divBdr>
            <w:top w:val="none" w:sz="0" w:space="0" w:color="auto"/>
            <w:left w:val="none" w:sz="0" w:space="0" w:color="auto"/>
            <w:bottom w:val="none" w:sz="0" w:space="0" w:color="auto"/>
            <w:right w:val="none" w:sz="0" w:space="0" w:color="auto"/>
          </w:divBdr>
        </w:div>
        <w:div w:id="505679191">
          <w:marLeft w:val="0"/>
          <w:marRight w:val="0"/>
          <w:marTop w:val="0"/>
          <w:marBottom w:val="0"/>
          <w:divBdr>
            <w:top w:val="none" w:sz="0" w:space="0" w:color="auto"/>
            <w:left w:val="none" w:sz="0" w:space="0" w:color="auto"/>
            <w:bottom w:val="none" w:sz="0" w:space="0" w:color="auto"/>
            <w:right w:val="none" w:sz="0" w:space="0" w:color="auto"/>
          </w:divBdr>
        </w:div>
        <w:div w:id="1086611580">
          <w:marLeft w:val="0"/>
          <w:marRight w:val="0"/>
          <w:marTop w:val="0"/>
          <w:marBottom w:val="0"/>
          <w:divBdr>
            <w:top w:val="none" w:sz="0" w:space="0" w:color="auto"/>
            <w:left w:val="none" w:sz="0" w:space="0" w:color="auto"/>
            <w:bottom w:val="none" w:sz="0" w:space="0" w:color="auto"/>
            <w:right w:val="none" w:sz="0" w:space="0" w:color="auto"/>
          </w:divBdr>
        </w:div>
        <w:div w:id="337119908">
          <w:marLeft w:val="0"/>
          <w:marRight w:val="0"/>
          <w:marTop w:val="0"/>
          <w:marBottom w:val="0"/>
          <w:divBdr>
            <w:top w:val="none" w:sz="0" w:space="0" w:color="auto"/>
            <w:left w:val="none" w:sz="0" w:space="0" w:color="auto"/>
            <w:bottom w:val="none" w:sz="0" w:space="0" w:color="auto"/>
            <w:right w:val="none" w:sz="0" w:space="0" w:color="auto"/>
          </w:divBdr>
        </w:div>
        <w:div w:id="1076365170">
          <w:marLeft w:val="0"/>
          <w:marRight w:val="0"/>
          <w:marTop w:val="0"/>
          <w:marBottom w:val="0"/>
          <w:divBdr>
            <w:top w:val="none" w:sz="0" w:space="0" w:color="auto"/>
            <w:left w:val="none" w:sz="0" w:space="0" w:color="auto"/>
            <w:bottom w:val="none" w:sz="0" w:space="0" w:color="auto"/>
            <w:right w:val="none" w:sz="0" w:space="0" w:color="auto"/>
          </w:divBdr>
        </w:div>
        <w:div w:id="561138211">
          <w:marLeft w:val="0"/>
          <w:marRight w:val="0"/>
          <w:marTop w:val="0"/>
          <w:marBottom w:val="0"/>
          <w:divBdr>
            <w:top w:val="none" w:sz="0" w:space="0" w:color="auto"/>
            <w:left w:val="none" w:sz="0" w:space="0" w:color="auto"/>
            <w:bottom w:val="none" w:sz="0" w:space="0" w:color="auto"/>
            <w:right w:val="none" w:sz="0" w:space="0" w:color="auto"/>
          </w:divBdr>
        </w:div>
        <w:div w:id="1117023743">
          <w:marLeft w:val="0"/>
          <w:marRight w:val="0"/>
          <w:marTop w:val="0"/>
          <w:marBottom w:val="0"/>
          <w:divBdr>
            <w:top w:val="none" w:sz="0" w:space="0" w:color="auto"/>
            <w:left w:val="none" w:sz="0" w:space="0" w:color="auto"/>
            <w:bottom w:val="none" w:sz="0" w:space="0" w:color="auto"/>
            <w:right w:val="none" w:sz="0" w:space="0" w:color="auto"/>
          </w:divBdr>
        </w:div>
        <w:div w:id="1972859008">
          <w:marLeft w:val="0"/>
          <w:marRight w:val="0"/>
          <w:marTop w:val="0"/>
          <w:marBottom w:val="0"/>
          <w:divBdr>
            <w:top w:val="none" w:sz="0" w:space="0" w:color="auto"/>
            <w:left w:val="none" w:sz="0" w:space="0" w:color="auto"/>
            <w:bottom w:val="none" w:sz="0" w:space="0" w:color="auto"/>
            <w:right w:val="none" w:sz="0" w:space="0" w:color="auto"/>
          </w:divBdr>
        </w:div>
        <w:div w:id="238639111">
          <w:marLeft w:val="0"/>
          <w:marRight w:val="0"/>
          <w:marTop w:val="0"/>
          <w:marBottom w:val="0"/>
          <w:divBdr>
            <w:top w:val="none" w:sz="0" w:space="0" w:color="auto"/>
            <w:left w:val="none" w:sz="0" w:space="0" w:color="auto"/>
            <w:bottom w:val="none" w:sz="0" w:space="0" w:color="auto"/>
            <w:right w:val="none" w:sz="0" w:space="0" w:color="auto"/>
          </w:divBdr>
        </w:div>
        <w:div w:id="449012905">
          <w:marLeft w:val="0"/>
          <w:marRight w:val="0"/>
          <w:marTop w:val="0"/>
          <w:marBottom w:val="0"/>
          <w:divBdr>
            <w:top w:val="none" w:sz="0" w:space="0" w:color="auto"/>
            <w:left w:val="none" w:sz="0" w:space="0" w:color="auto"/>
            <w:bottom w:val="none" w:sz="0" w:space="0" w:color="auto"/>
            <w:right w:val="none" w:sz="0" w:space="0" w:color="auto"/>
          </w:divBdr>
        </w:div>
        <w:div w:id="1056661242">
          <w:marLeft w:val="0"/>
          <w:marRight w:val="0"/>
          <w:marTop w:val="0"/>
          <w:marBottom w:val="0"/>
          <w:divBdr>
            <w:top w:val="none" w:sz="0" w:space="0" w:color="auto"/>
            <w:left w:val="none" w:sz="0" w:space="0" w:color="auto"/>
            <w:bottom w:val="none" w:sz="0" w:space="0" w:color="auto"/>
            <w:right w:val="none" w:sz="0" w:space="0" w:color="auto"/>
          </w:divBdr>
        </w:div>
      </w:divsChild>
    </w:div>
    <w:div w:id="1270822202">
      <w:bodyDiv w:val="1"/>
      <w:marLeft w:val="0"/>
      <w:marRight w:val="0"/>
      <w:marTop w:val="0"/>
      <w:marBottom w:val="0"/>
      <w:divBdr>
        <w:top w:val="none" w:sz="0" w:space="0" w:color="auto"/>
        <w:left w:val="none" w:sz="0" w:space="0" w:color="auto"/>
        <w:bottom w:val="none" w:sz="0" w:space="0" w:color="auto"/>
        <w:right w:val="none" w:sz="0" w:space="0" w:color="auto"/>
      </w:divBdr>
    </w:div>
    <w:div w:id="1324771032">
      <w:bodyDiv w:val="1"/>
      <w:marLeft w:val="0"/>
      <w:marRight w:val="0"/>
      <w:marTop w:val="0"/>
      <w:marBottom w:val="0"/>
      <w:divBdr>
        <w:top w:val="none" w:sz="0" w:space="0" w:color="auto"/>
        <w:left w:val="none" w:sz="0" w:space="0" w:color="auto"/>
        <w:bottom w:val="none" w:sz="0" w:space="0" w:color="auto"/>
        <w:right w:val="none" w:sz="0" w:space="0" w:color="auto"/>
      </w:divBdr>
    </w:div>
    <w:div w:id="1654144490">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725594594">
      <w:bodyDiv w:val="1"/>
      <w:marLeft w:val="0"/>
      <w:marRight w:val="0"/>
      <w:marTop w:val="0"/>
      <w:marBottom w:val="0"/>
      <w:divBdr>
        <w:top w:val="none" w:sz="0" w:space="0" w:color="auto"/>
        <w:left w:val="none" w:sz="0" w:space="0" w:color="auto"/>
        <w:bottom w:val="none" w:sz="0" w:space="0" w:color="auto"/>
        <w:right w:val="none" w:sz="0" w:space="0" w:color="auto"/>
      </w:divBdr>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093891495">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 w:id="2114200657">
      <w:bodyDiv w:val="1"/>
      <w:marLeft w:val="0"/>
      <w:marRight w:val="0"/>
      <w:marTop w:val="0"/>
      <w:marBottom w:val="0"/>
      <w:divBdr>
        <w:top w:val="none" w:sz="0" w:space="0" w:color="auto"/>
        <w:left w:val="none" w:sz="0" w:space="0" w:color="auto"/>
        <w:bottom w:val="none" w:sz="0" w:space="0" w:color="auto"/>
        <w:right w:val="none" w:sz="0" w:space="0" w:color="auto"/>
      </w:divBdr>
      <w:divsChild>
        <w:div w:id="458886238">
          <w:marLeft w:val="0"/>
          <w:marRight w:val="0"/>
          <w:marTop w:val="0"/>
          <w:marBottom w:val="0"/>
          <w:divBdr>
            <w:top w:val="none" w:sz="0" w:space="0" w:color="auto"/>
            <w:left w:val="none" w:sz="0" w:space="0" w:color="auto"/>
            <w:bottom w:val="none" w:sz="0" w:space="0" w:color="auto"/>
            <w:right w:val="none" w:sz="0" w:space="0" w:color="auto"/>
          </w:divBdr>
          <w:divsChild>
            <w:div w:id="487092713">
              <w:marLeft w:val="0"/>
              <w:marRight w:val="0"/>
              <w:marTop w:val="0"/>
              <w:marBottom w:val="0"/>
              <w:divBdr>
                <w:top w:val="none" w:sz="0" w:space="0" w:color="auto"/>
                <w:left w:val="none" w:sz="0" w:space="0" w:color="auto"/>
                <w:bottom w:val="none" w:sz="0" w:space="0" w:color="auto"/>
                <w:right w:val="none" w:sz="0" w:space="0" w:color="auto"/>
              </w:divBdr>
              <w:divsChild>
                <w:div w:id="1924753576">
                  <w:marLeft w:val="0"/>
                  <w:marRight w:val="0"/>
                  <w:marTop w:val="0"/>
                  <w:marBottom w:val="0"/>
                  <w:divBdr>
                    <w:top w:val="none" w:sz="0" w:space="0" w:color="auto"/>
                    <w:left w:val="none" w:sz="0" w:space="0" w:color="auto"/>
                    <w:bottom w:val="none" w:sz="0" w:space="0" w:color="auto"/>
                    <w:right w:val="none" w:sz="0" w:space="0" w:color="auto"/>
                  </w:divBdr>
                  <w:divsChild>
                    <w:div w:id="37049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34031">
          <w:marLeft w:val="0"/>
          <w:marRight w:val="0"/>
          <w:marTop w:val="0"/>
          <w:marBottom w:val="0"/>
          <w:divBdr>
            <w:top w:val="none" w:sz="0" w:space="0" w:color="auto"/>
            <w:left w:val="none" w:sz="0" w:space="0" w:color="auto"/>
            <w:bottom w:val="none" w:sz="0" w:space="0" w:color="auto"/>
            <w:right w:val="none" w:sz="0" w:space="0" w:color="auto"/>
          </w:divBdr>
          <w:divsChild>
            <w:div w:id="342244730">
              <w:marLeft w:val="0"/>
              <w:marRight w:val="0"/>
              <w:marTop w:val="0"/>
              <w:marBottom w:val="0"/>
              <w:divBdr>
                <w:top w:val="none" w:sz="0" w:space="0" w:color="auto"/>
                <w:left w:val="none" w:sz="0" w:space="0" w:color="auto"/>
                <w:bottom w:val="none" w:sz="0" w:space="0" w:color="auto"/>
                <w:right w:val="none" w:sz="0" w:space="0" w:color="auto"/>
              </w:divBdr>
              <w:divsChild>
                <w:div w:id="1765613978">
                  <w:marLeft w:val="0"/>
                  <w:marRight w:val="0"/>
                  <w:marTop w:val="0"/>
                  <w:marBottom w:val="0"/>
                  <w:divBdr>
                    <w:top w:val="none" w:sz="0" w:space="0" w:color="auto"/>
                    <w:left w:val="none" w:sz="0" w:space="0" w:color="auto"/>
                    <w:bottom w:val="none" w:sz="0" w:space="0" w:color="auto"/>
                    <w:right w:val="none" w:sz="0" w:space="0" w:color="auto"/>
                  </w:divBdr>
                  <w:divsChild>
                    <w:div w:id="19601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E2FE882F414A51894C1D07420B6187"/>
        <w:category>
          <w:name w:val="Obecné"/>
          <w:gallery w:val="placeholder"/>
        </w:category>
        <w:types>
          <w:type w:val="bbPlcHdr"/>
        </w:types>
        <w:behaviors>
          <w:behavior w:val="content"/>
        </w:behaviors>
        <w:guid w:val="{E5D82E48-02D4-4564-B706-70A0407B57EA}"/>
      </w:docPartPr>
      <w:docPartBody>
        <w:p w:rsidR="00056FA2" w:rsidRDefault="00056FA2" w:rsidP="00056FA2">
          <w:pPr>
            <w:pStyle w:val="34E2FE882F414A51894C1D07420B6187"/>
          </w:pPr>
          <w:r w:rsidRPr="00D0452D">
            <w:rPr>
              <w:rStyle w:val="Zstupntext"/>
            </w:rPr>
            <w:t>Klikněte sem a zadejte text.</w:t>
          </w:r>
        </w:p>
      </w:docPartBody>
    </w:docPart>
    <w:docPart>
      <w:docPartPr>
        <w:name w:val="A5EC9D44BEB7453597681613FBC6FF05"/>
        <w:category>
          <w:name w:val="Obecné"/>
          <w:gallery w:val="placeholder"/>
        </w:category>
        <w:types>
          <w:type w:val="bbPlcHdr"/>
        </w:types>
        <w:behaviors>
          <w:behavior w:val="content"/>
        </w:behaviors>
        <w:guid w:val="{8D92B276-4B4D-4521-9069-76BFE2E555F1}"/>
      </w:docPartPr>
      <w:docPartBody>
        <w:p w:rsidR="00056FA2" w:rsidRDefault="00056FA2" w:rsidP="00056FA2">
          <w:pPr>
            <w:pStyle w:val="A5EC9D44BEB7453597681613FBC6FF05"/>
          </w:pPr>
          <w:r w:rsidRPr="00D0452D">
            <w:rPr>
              <w:rStyle w:val="Zstupntext"/>
            </w:rPr>
            <w:t>Klikněte sem a zadejte datum.</w:t>
          </w:r>
        </w:p>
      </w:docPartBody>
    </w:docPart>
    <w:docPart>
      <w:docPartPr>
        <w:name w:val="EAEE94F99547481E92314161D44464C6"/>
        <w:category>
          <w:name w:val="Obecné"/>
          <w:gallery w:val="placeholder"/>
        </w:category>
        <w:types>
          <w:type w:val="bbPlcHdr"/>
        </w:types>
        <w:behaviors>
          <w:behavior w:val="content"/>
        </w:behaviors>
        <w:guid w:val="{9D5C8FC2-6BE6-4F82-8D49-6FE64F51EAAF}"/>
      </w:docPartPr>
      <w:docPartBody>
        <w:p w:rsidR="00056FA2" w:rsidRDefault="00056FA2" w:rsidP="00056FA2">
          <w:pPr>
            <w:pStyle w:val="EAEE94F99547481E92314161D44464C6"/>
          </w:pPr>
          <w:r w:rsidRPr="00D0452D">
            <w:rPr>
              <w:rStyle w:val="Zstupntext"/>
            </w:rPr>
            <w:t>Zvolte položku.</w:t>
          </w:r>
        </w:p>
      </w:docPartBody>
    </w:docPart>
    <w:docPart>
      <w:docPartPr>
        <w:name w:val="AB0F54DBF22542FD832DF52A22BE3BC7"/>
        <w:category>
          <w:name w:val="Obecné"/>
          <w:gallery w:val="placeholder"/>
        </w:category>
        <w:types>
          <w:type w:val="bbPlcHdr"/>
        </w:types>
        <w:behaviors>
          <w:behavior w:val="content"/>
        </w:behaviors>
        <w:guid w:val="{2D35F1B9-CB46-4C9B-A96C-AF07279873FE}"/>
      </w:docPartPr>
      <w:docPartBody>
        <w:p w:rsidR="00056FA2" w:rsidRDefault="00056FA2" w:rsidP="00056FA2">
          <w:pPr>
            <w:pStyle w:val="AB0F54DBF22542FD832DF52A22BE3BC7"/>
          </w:pPr>
          <w:r w:rsidRPr="00D0452D">
            <w:rPr>
              <w:rStyle w:val="Zstupntext"/>
            </w:rPr>
            <w:t>Zvolte položku.</w:t>
          </w:r>
        </w:p>
      </w:docPartBody>
    </w:docPart>
    <w:docPart>
      <w:docPartPr>
        <w:name w:val="C8C42D4F10FA4104AE8A0F35EC19B3CA"/>
        <w:category>
          <w:name w:val="Obecné"/>
          <w:gallery w:val="placeholder"/>
        </w:category>
        <w:types>
          <w:type w:val="bbPlcHdr"/>
        </w:types>
        <w:behaviors>
          <w:behavior w:val="content"/>
        </w:behaviors>
        <w:guid w:val="{ACD59192-8F54-4451-9B02-FB229CB8B79B}"/>
      </w:docPartPr>
      <w:docPartBody>
        <w:p w:rsidR="00056FA2" w:rsidRDefault="00056FA2" w:rsidP="00056FA2">
          <w:pPr>
            <w:pStyle w:val="C8C42D4F10FA4104AE8A0F35EC19B3CA"/>
          </w:pPr>
          <w:r w:rsidRPr="00D0452D">
            <w:rPr>
              <w:rStyle w:val="Zstupntext"/>
            </w:rPr>
            <w:t>Klikněte sem a zadejte text.</w:t>
          </w:r>
        </w:p>
      </w:docPartBody>
    </w:docPart>
    <w:docPart>
      <w:docPartPr>
        <w:name w:val="B0755DAE8D2B476FAB1FDB42240C0393"/>
        <w:category>
          <w:name w:val="Obecné"/>
          <w:gallery w:val="placeholder"/>
        </w:category>
        <w:types>
          <w:type w:val="bbPlcHdr"/>
        </w:types>
        <w:behaviors>
          <w:behavior w:val="content"/>
        </w:behaviors>
        <w:guid w:val="{C884363A-C844-4D1B-9ACE-CC5CE793F21B}"/>
      </w:docPartPr>
      <w:docPartBody>
        <w:p w:rsidR="00E13D78" w:rsidRDefault="00E13D78" w:rsidP="00E13D78">
          <w:pPr>
            <w:pStyle w:val="B0755DAE8D2B476FAB1FDB42240C0393"/>
          </w:pPr>
          <w:r w:rsidRPr="00D045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A2"/>
    <w:rsid w:val="00056FA2"/>
    <w:rsid w:val="001B4CC0"/>
    <w:rsid w:val="001B6285"/>
    <w:rsid w:val="00235FCB"/>
    <w:rsid w:val="00261E63"/>
    <w:rsid w:val="002C4B10"/>
    <w:rsid w:val="00315095"/>
    <w:rsid w:val="003168E3"/>
    <w:rsid w:val="00320143"/>
    <w:rsid w:val="003771AF"/>
    <w:rsid w:val="00387EC9"/>
    <w:rsid w:val="003E40D1"/>
    <w:rsid w:val="003F4FB9"/>
    <w:rsid w:val="004555D9"/>
    <w:rsid w:val="004713B5"/>
    <w:rsid w:val="005214CF"/>
    <w:rsid w:val="00585285"/>
    <w:rsid w:val="005B07BE"/>
    <w:rsid w:val="005B7ADC"/>
    <w:rsid w:val="006233A2"/>
    <w:rsid w:val="00637B42"/>
    <w:rsid w:val="00732564"/>
    <w:rsid w:val="00763976"/>
    <w:rsid w:val="0076433B"/>
    <w:rsid w:val="00815660"/>
    <w:rsid w:val="00881650"/>
    <w:rsid w:val="00896846"/>
    <w:rsid w:val="008B2041"/>
    <w:rsid w:val="008B725C"/>
    <w:rsid w:val="00A0498D"/>
    <w:rsid w:val="00A135F0"/>
    <w:rsid w:val="00A7701B"/>
    <w:rsid w:val="00AD5A3F"/>
    <w:rsid w:val="00B43827"/>
    <w:rsid w:val="00BF028E"/>
    <w:rsid w:val="00BF5CD2"/>
    <w:rsid w:val="00C1421E"/>
    <w:rsid w:val="00C47660"/>
    <w:rsid w:val="00C573B2"/>
    <w:rsid w:val="00CB352B"/>
    <w:rsid w:val="00E022D1"/>
    <w:rsid w:val="00E13D78"/>
    <w:rsid w:val="00E745BE"/>
    <w:rsid w:val="00EB61EE"/>
    <w:rsid w:val="00F64ABF"/>
    <w:rsid w:val="00FF19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13D78"/>
    <w:rPr>
      <w:color w:val="808080"/>
    </w:rPr>
  </w:style>
  <w:style w:type="paragraph" w:customStyle="1" w:styleId="34E2FE882F414A51894C1D07420B6187">
    <w:name w:val="34E2FE882F414A51894C1D07420B6187"/>
    <w:rsid w:val="00056FA2"/>
  </w:style>
  <w:style w:type="paragraph" w:customStyle="1" w:styleId="A5EC9D44BEB7453597681613FBC6FF05">
    <w:name w:val="A5EC9D44BEB7453597681613FBC6FF05"/>
    <w:rsid w:val="00056FA2"/>
  </w:style>
  <w:style w:type="paragraph" w:customStyle="1" w:styleId="EAEE94F99547481E92314161D44464C6">
    <w:name w:val="EAEE94F99547481E92314161D44464C6"/>
    <w:rsid w:val="00056FA2"/>
  </w:style>
  <w:style w:type="paragraph" w:customStyle="1" w:styleId="AB0F54DBF22542FD832DF52A22BE3BC7">
    <w:name w:val="AB0F54DBF22542FD832DF52A22BE3BC7"/>
    <w:rsid w:val="00056FA2"/>
  </w:style>
  <w:style w:type="paragraph" w:customStyle="1" w:styleId="C8C42D4F10FA4104AE8A0F35EC19B3CA">
    <w:name w:val="C8C42D4F10FA4104AE8A0F35EC19B3CA"/>
    <w:rsid w:val="00056FA2"/>
  </w:style>
  <w:style w:type="paragraph" w:customStyle="1" w:styleId="B0755DAE8D2B476FAB1FDB42240C0393">
    <w:name w:val="B0755DAE8D2B476FAB1FDB42240C0393"/>
    <w:rsid w:val="00E13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8255</Words>
  <Characters>48710</Characters>
  <Application>Microsoft Office Word</Application>
  <DocSecurity>0</DocSecurity>
  <Lines>405</Lines>
  <Paragraphs>113</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EEProjekt.cz</Company>
  <LinksUpToDate>false</LinksUpToDate>
  <CharactersWithSpaces>56852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Jan Juřena</cp:lastModifiedBy>
  <cp:revision>3</cp:revision>
  <cp:lastPrinted>2025-09-03T09:30:00Z</cp:lastPrinted>
  <dcterms:created xsi:type="dcterms:W3CDTF">2025-09-23T08:45:00Z</dcterms:created>
  <dcterms:modified xsi:type="dcterms:W3CDTF">2025-09-23T13:19:00Z</dcterms:modified>
</cp:coreProperties>
</file>